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21FB4E0D" w:rsidR="00776004" w:rsidRPr="00ED4450" w:rsidRDefault="001A777B" w:rsidP="006218E8">
      <w:pPr>
        <w:pStyle w:val="Documentname"/>
      </w:pPr>
      <w:r w:rsidRPr="006325BF">
        <w:t>Producing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commentRangeStart w:id="1"/>
      <w:r>
        <w:t>.0</w:t>
      </w:r>
      <w:commentRangeEnd w:id="1"/>
      <w:r w:rsidR="00600C2B">
        <w:rPr>
          <w:rStyle w:val="CommentReference"/>
          <w:b w:val="0"/>
          <w:color w:val="auto"/>
        </w:rPr>
        <w:commentReference w:id="1"/>
      </w:r>
    </w:p>
    <w:p w14:paraId="182F8F3D"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396D69F"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r>
              <w:t>aaaaa</w:t>
            </w:r>
          </w:p>
        </w:tc>
        <w:tc>
          <w:tcPr>
            <w:tcW w:w="5001" w:type="dxa"/>
            <w:vAlign w:val="center"/>
          </w:tcPr>
          <w:p w14:paraId="03241FCF" w14:textId="77777777" w:rsidR="00914E26" w:rsidRPr="00460028" w:rsidRDefault="006218E8" w:rsidP="00914E26">
            <w:pPr>
              <w:pStyle w:val="Tabletext"/>
            </w:pPr>
            <w:r>
              <w:t>aaaaaa</w:t>
            </w:r>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79A1E792" w14:textId="3EA5DA44" w:rsidR="003240E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240EF">
        <w:t>1</w:t>
      </w:r>
      <w:r w:rsidR="003240EF">
        <w:rPr>
          <w:rFonts w:eastAsiaTheme="minorEastAsia"/>
          <w:b w:val="0"/>
          <w:color w:val="auto"/>
          <w:lang w:eastAsia="en-GB"/>
        </w:rPr>
        <w:tab/>
      </w:r>
      <w:r w:rsidR="003240EF">
        <w:t>INTRODUCTION</w:t>
      </w:r>
      <w:r w:rsidR="003240EF">
        <w:tab/>
      </w:r>
      <w:r w:rsidR="003240EF">
        <w:fldChar w:fldCharType="begin"/>
      </w:r>
      <w:r w:rsidR="003240EF">
        <w:instrText xml:space="preserve"> PAGEREF _Toc77847716 \h </w:instrText>
      </w:r>
      <w:r w:rsidR="003240EF">
        <w:fldChar w:fldCharType="separate"/>
      </w:r>
      <w:r w:rsidR="003240EF">
        <w:t>6</w:t>
      </w:r>
      <w:r w:rsidR="003240EF">
        <w:fldChar w:fldCharType="end"/>
      </w:r>
    </w:p>
    <w:p w14:paraId="533DD6A8" w14:textId="3B6C0FBC" w:rsidR="003240EF" w:rsidRDefault="003240EF">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_Toc77847717 \h </w:instrText>
      </w:r>
      <w:r>
        <w:fldChar w:fldCharType="separate"/>
      </w:r>
      <w:r>
        <w:t>6</w:t>
      </w:r>
      <w:r>
        <w:fldChar w:fldCharType="end"/>
      </w:r>
    </w:p>
    <w:p w14:paraId="0660C65F" w14:textId="235860E8" w:rsidR="003240EF" w:rsidRDefault="003240EF">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_Toc77847718 \h </w:instrText>
      </w:r>
      <w:r>
        <w:fldChar w:fldCharType="separate"/>
      </w:r>
      <w:r>
        <w:t>7</w:t>
      </w:r>
      <w:r>
        <w:fldChar w:fldCharType="end"/>
      </w:r>
    </w:p>
    <w:p w14:paraId="49A6EE19" w14:textId="5F81F3E6" w:rsidR="003240EF" w:rsidRDefault="003240EF">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_Toc77847719 \h </w:instrText>
      </w:r>
      <w:r>
        <w:fldChar w:fldCharType="separate"/>
      </w:r>
      <w:r>
        <w:t>7</w:t>
      </w:r>
      <w:r>
        <w:fldChar w:fldCharType="end"/>
      </w:r>
    </w:p>
    <w:p w14:paraId="240908C7" w14:textId="457DE492" w:rsidR="003240EF" w:rsidRDefault="003240EF">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_Toc77847720 \h </w:instrText>
      </w:r>
      <w:r>
        <w:fldChar w:fldCharType="separate"/>
      </w:r>
      <w:r>
        <w:t>7</w:t>
      </w:r>
      <w:r>
        <w:fldChar w:fldCharType="end"/>
      </w:r>
    </w:p>
    <w:p w14:paraId="09A29004" w14:textId="5676906F" w:rsidR="003240EF" w:rsidRDefault="003240EF">
      <w:pPr>
        <w:pStyle w:val="TOC3"/>
        <w:tabs>
          <w:tab w:val="left" w:pos="1134"/>
          <w:tab w:val="right" w:leader="dot" w:pos="10195"/>
        </w:tabs>
        <w:rPr>
          <w:rFonts w:eastAsiaTheme="minorEastAsia"/>
          <w:noProof/>
          <w:sz w:val="22"/>
          <w:lang w:eastAsia="en-GB"/>
        </w:rPr>
      </w:pPr>
      <w:r>
        <w:rPr>
          <w:noProof/>
        </w:rPr>
        <w:t>2.1.1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_Toc77847721 \h </w:instrText>
      </w:r>
      <w:r>
        <w:rPr>
          <w:noProof/>
        </w:rPr>
      </w:r>
      <w:r>
        <w:rPr>
          <w:noProof/>
        </w:rPr>
        <w:fldChar w:fldCharType="separate"/>
      </w:r>
      <w:r>
        <w:rPr>
          <w:noProof/>
        </w:rPr>
        <w:t>7</w:t>
      </w:r>
      <w:r>
        <w:rPr>
          <w:noProof/>
        </w:rPr>
        <w:fldChar w:fldCharType="end"/>
      </w:r>
    </w:p>
    <w:p w14:paraId="3C7B9523" w14:textId="3185E656" w:rsidR="003240EF" w:rsidRDefault="003240EF">
      <w:pPr>
        <w:pStyle w:val="TOC3"/>
        <w:tabs>
          <w:tab w:val="left" w:pos="1134"/>
          <w:tab w:val="right" w:leader="dot" w:pos="10195"/>
        </w:tabs>
        <w:rPr>
          <w:rFonts w:eastAsiaTheme="minorEastAsia"/>
          <w:noProof/>
          <w:sz w:val="22"/>
          <w:lang w:eastAsia="en-GB"/>
        </w:rPr>
      </w:pPr>
      <w:r>
        <w:rPr>
          <w:noProof/>
        </w:rPr>
        <w:t>2.1.2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_Toc77847722 \h </w:instrText>
      </w:r>
      <w:r>
        <w:rPr>
          <w:noProof/>
        </w:rPr>
      </w:r>
      <w:r>
        <w:rPr>
          <w:noProof/>
        </w:rPr>
        <w:fldChar w:fldCharType="separate"/>
      </w:r>
      <w:r>
        <w:rPr>
          <w:noProof/>
        </w:rPr>
        <w:t>8</w:t>
      </w:r>
      <w:r>
        <w:rPr>
          <w:noProof/>
        </w:rPr>
        <w:fldChar w:fldCharType="end"/>
      </w:r>
    </w:p>
    <w:p w14:paraId="6C153595" w14:textId="2B9618E0" w:rsidR="003240EF" w:rsidRDefault="003240EF">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Characteristics of User Interface</w:t>
      </w:r>
      <w:r>
        <w:tab/>
      </w:r>
      <w:r>
        <w:fldChar w:fldCharType="begin"/>
      </w:r>
      <w:r>
        <w:instrText xml:space="preserve"> PAGEREF _Toc77847723 \h </w:instrText>
      </w:r>
      <w:r>
        <w:fldChar w:fldCharType="separate"/>
      </w:r>
      <w:r>
        <w:t>8</w:t>
      </w:r>
      <w:r>
        <w:fldChar w:fldCharType="end"/>
      </w:r>
    </w:p>
    <w:p w14:paraId="04B5751E" w14:textId="0A0F6D89" w:rsidR="003240EF" w:rsidRDefault="003240EF">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Operational Requirements</w:t>
      </w:r>
      <w:r>
        <w:tab/>
      </w:r>
      <w:r>
        <w:fldChar w:fldCharType="begin"/>
      </w:r>
      <w:r>
        <w:instrText xml:space="preserve"> PAGEREF _Toc77847724 \h </w:instrText>
      </w:r>
      <w:r>
        <w:fldChar w:fldCharType="separate"/>
      </w:r>
      <w:r>
        <w:t>8</w:t>
      </w:r>
      <w:r>
        <w:fldChar w:fldCharType="end"/>
      </w:r>
    </w:p>
    <w:p w14:paraId="405AA73C" w14:textId="3C890DB9" w:rsidR="003240EF" w:rsidRDefault="003240EF">
      <w:pPr>
        <w:pStyle w:val="TOC3"/>
        <w:tabs>
          <w:tab w:val="left" w:pos="1134"/>
          <w:tab w:val="right" w:leader="dot" w:pos="10195"/>
        </w:tabs>
        <w:rPr>
          <w:rFonts w:eastAsiaTheme="minorEastAsia"/>
          <w:noProof/>
          <w:sz w:val="22"/>
          <w:lang w:eastAsia="en-GB"/>
        </w:rPr>
      </w:pPr>
      <w:r>
        <w:rPr>
          <w:noProof/>
        </w:rPr>
        <w:t>2.3.1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_Toc77847725 \h </w:instrText>
      </w:r>
      <w:r>
        <w:rPr>
          <w:noProof/>
        </w:rPr>
      </w:r>
      <w:r>
        <w:rPr>
          <w:noProof/>
        </w:rPr>
        <w:fldChar w:fldCharType="separate"/>
      </w:r>
      <w:r>
        <w:rPr>
          <w:noProof/>
        </w:rPr>
        <w:t>8</w:t>
      </w:r>
      <w:r>
        <w:rPr>
          <w:noProof/>
        </w:rPr>
        <w:fldChar w:fldCharType="end"/>
      </w:r>
    </w:p>
    <w:p w14:paraId="70CE907F" w14:textId="61CE2B31" w:rsidR="003240EF" w:rsidRDefault="003240EF">
      <w:pPr>
        <w:pStyle w:val="TOC3"/>
        <w:tabs>
          <w:tab w:val="left" w:pos="1134"/>
          <w:tab w:val="right" w:leader="dot" w:pos="10195"/>
        </w:tabs>
        <w:rPr>
          <w:rFonts w:eastAsiaTheme="minorEastAsia"/>
          <w:noProof/>
          <w:sz w:val="22"/>
          <w:lang w:eastAsia="en-GB"/>
        </w:rPr>
      </w:pPr>
      <w:r>
        <w:rPr>
          <w:noProof/>
        </w:rPr>
        <w:t>2.3.2</w:t>
      </w:r>
      <w:r>
        <w:rPr>
          <w:rFonts w:eastAsiaTheme="minorEastAsia"/>
          <w:noProof/>
          <w:sz w:val="22"/>
          <w:lang w:eastAsia="en-GB"/>
        </w:rPr>
        <w:tab/>
      </w:r>
      <w:r>
        <w:rPr>
          <w:noProof/>
        </w:rPr>
        <w:t>Decision Support</w:t>
      </w:r>
      <w:r>
        <w:rPr>
          <w:noProof/>
        </w:rPr>
        <w:tab/>
      </w:r>
      <w:r>
        <w:rPr>
          <w:noProof/>
        </w:rPr>
        <w:fldChar w:fldCharType="begin"/>
      </w:r>
      <w:r>
        <w:rPr>
          <w:noProof/>
        </w:rPr>
        <w:instrText xml:space="preserve"> PAGEREF _Toc77847726 \h </w:instrText>
      </w:r>
      <w:r>
        <w:rPr>
          <w:noProof/>
        </w:rPr>
      </w:r>
      <w:r>
        <w:rPr>
          <w:noProof/>
        </w:rPr>
        <w:fldChar w:fldCharType="separate"/>
      </w:r>
      <w:r>
        <w:rPr>
          <w:noProof/>
        </w:rPr>
        <w:t>10</w:t>
      </w:r>
      <w:r>
        <w:rPr>
          <w:noProof/>
        </w:rPr>
        <w:fldChar w:fldCharType="end"/>
      </w:r>
    </w:p>
    <w:p w14:paraId="3F8A40F6" w14:textId="54C39C94" w:rsidR="003240EF" w:rsidRDefault="003240EF">
      <w:pPr>
        <w:pStyle w:val="TOC3"/>
        <w:tabs>
          <w:tab w:val="left" w:pos="1134"/>
          <w:tab w:val="right" w:leader="dot" w:pos="10195"/>
        </w:tabs>
        <w:rPr>
          <w:rFonts w:eastAsiaTheme="minorEastAsia"/>
          <w:noProof/>
          <w:sz w:val="22"/>
          <w:lang w:eastAsia="en-GB"/>
        </w:rPr>
      </w:pPr>
      <w:r>
        <w:rPr>
          <w:noProof/>
        </w:rPr>
        <w:t>2.3.3</w:t>
      </w:r>
      <w:r>
        <w:rPr>
          <w:rFonts w:eastAsiaTheme="minorEastAsia"/>
          <w:noProof/>
          <w:sz w:val="22"/>
          <w:lang w:eastAsia="en-GB"/>
        </w:rPr>
        <w:tab/>
      </w:r>
      <w:r>
        <w:rPr>
          <w:noProof/>
        </w:rPr>
        <w:t>Voice communication</w:t>
      </w:r>
      <w:r>
        <w:rPr>
          <w:noProof/>
        </w:rPr>
        <w:tab/>
      </w:r>
      <w:r>
        <w:rPr>
          <w:noProof/>
        </w:rPr>
        <w:fldChar w:fldCharType="begin"/>
      </w:r>
      <w:r>
        <w:rPr>
          <w:noProof/>
        </w:rPr>
        <w:instrText xml:space="preserve"> PAGEREF _Toc77847727 \h </w:instrText>
      </w:r>
      <w:r>
        <w:rPr>
          <w:noProof/>
        </w:rPr>
      </w:r>
      <w:r>
        <w:rPr>
          <w:noProof/>
        </w:rPr>
        <w:fldChar w:fldCharType="separate"/>
      </w:r>
      <w:r>
        <w:rPr>
          <w:noProof/>
        </w:rPr>
        <w:t>10</w:t>
      </w:r>
      <w:r>
        <w:rPr>
          <w:noProof/>
        </w:rPr>
        <w:fldChar w:fldCharType="end"/>
      </w:r>
    </w:p>
    <w:p w14:paraId="35EAFBB4" w14:textId="1E989A4B" w:rsidR="003240EF" w:rsidRDefault="003240EF">
      <w:pPr>
        <w:pStyle w:val="TOC3"/>
        <w:tabs>
          <w:tab w:val="left" w:pos="1134"/>
          <w:tab w:val="right" w:leader="dot" w:pos="10195"/>
        </w:tabs>
        <w:rPr>
          <w:rFonts w:eastAsiaTheme="minorEastAsia"/>
          <w:noProof/>
          <w:sz w:val="22"/>
          <w:lang w:eastAsia="en-GB"/>
        </w:rPr>
      </w:pPr>
      <w:r>
        <w:rPr>
          <w:noProof/>
        </w:rPr>
        <w:t>2.3.4</w:t>
      </w:r>
      <w:r>
        <w:rPr>
          <w:rFonts w:eastAsiaTheme="minorEastAsia"/>
          <w:noProof/>
          <w:sz w:val="22"/>
          <w:lang w:eastAsia="en-GB"/>
        </w:rPr>
        <w:tab/>
      </w:r>
      <w:r>
        <w:rPr>
          <w:noProof/>
        </w:rPr>
        <w:t>Radar</w:t>
      </w:r>
      <w:r>
        <w:rPr>
          <w:noProof/>
        </w:rPr>
        <w:tab/>
      </w:r>
      <w:r>
        <w:rPr>
          <w:noProof/>
        </w:rPr>
        <w:fldChar w:fldCharType="begin"/>
      </w:r>
      <w:r>
        <w:rPr>
          <w:noProof/>
        </w:rPr>
        <w:instrText xml:space="preserve"> PAGEREF _Toc77847728 \h </w:instrText>
      </w:r>
      <w:r>
        <w:rPr>
          <w:noProof/>
        </w:rPr>
      </w:r>
      <w:r>
        <w:rPr>
          <w:noProof/>
        </w:rPr>
        <w:fldChar w:fldCharType="separate"/>
      </w:r>
      <w:r>
        <w:rPr>
          <w:noProof/>
        </w:rPr>
        <w:t>11</w:t>
      </w:r>
      <w:r>
        <w:rPr>
          <w:noProof/>
        </w:rPr>
        <w:fldChar w:fldCharType="end"/>
      </w:r>
    </w:p>
    <w:p w14:paraId="12C6F62B" w14:textId="59E72F8E" w:rsidR="003240EF" w:rsidRDefault="003240EF">
      <w:pPr>
        <w:pStyle w:val="TOC3"/>
        <w:tabs>
          <w:tab w:val="left" w:pos="1134"/>
          <w:tab w:val="right" w:leader="dot" w:pos="10195"/>
        </w:tabs>
        <w:rPr>
          <w:rFonts w:eastAsiaTheme="minorEastAsia"/>
          <w:noProof/>
          <w:sz w:val="22"/>
          <w:lang w:eastAsia="en-GB"/>
        </w:rPr>
      </w:pPr>
      <w:r>
        <w:rPr>
          <w:noProof/>
        </w:rPr>
        <w:t>2.3.5</w:t>
      </w:r>
      <w:r>
        <w:rPr>
          <w:rFonts w:eastAsiaTheme="minorEastAsia"/>
          <w:noProof/>
          <w:sz w:val="22"/>
          <w:lang w:eastAsia="en-GB"/>
        </w:rPr>
        <w:tab/>
      </w:r>
      <w:r>
        <w:rPr>
          <w:noProof/>
        </w:rPr>
        <w:t>AIS and VDES</w:t>
      </w:r>
      <w:r>
        <w:rPr>
          <w:noProof/>
        </w:rPr>
        <w:tab/>
      </w:r>
      <w:r>
        <w:rPr>
          <w:noProof/>
        </w:rPr>
        <w:fldChar w:fldCharType="begin"/>
      </w:r>
      <w:r>
        <w:rPr>
          <w:noProof/>
        </w:rPr>
        <w:instrText xml:space="preserve"> PAGEREF _Toc77847729 \h </w:instrText>
      </w:r>
      <w:r>
        <w:rPr>
          <w:noProof/>
        </w:rPr>
      </w:r>
      <w:r>
        <w:rPr>
          <w:noProof/>
        </w:rPr>
        <w:fldChar w:fldCharType="separate"/>
      </w:r>
      <w:r>
        <w:rPr>
          <w:noProof/>
        </w:rPr>
        <w:t>11</w:t>
      </w:r>
      <w:r>
        <w:rPr>
          <w:noProof/>
        </w:rPr>
        <w:fldChar w:fldCharType="end"/>
      </w:r>
    </w:p>
    <w:p w14:paraId="75DE97ED" w14:textId="39937E87" w:rsidR="003240EF" w:rsidRDefault="003240EF">
      <w:pPr>
        <w:pStyle w:val="TOC3"/>
        <w:tabs>
          <w:tab w:val="left" w:pos="1134"/>
          <w:tab w:val="right" w:leader="dot" w:pos="10195"/>
        </w:tabs>
        <w:rPr>
          <w:rFonts w:eastAsiaTheme="minorEastAsia"/>
          <w:noProof/>
          <w:sz w:val="22"/>
          <w:lang w:eastAsia="en-GB"/>
        </w:rPr>
      </w:pPr>
      <w:r>
        <w:rPr>
          <w:noProof/>
        </w:rPr>
        <w:t>2.3.6</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_Toc77847730 \h </w:instrText>
      </w:r>
      <w:r>
        <w:rPr>
          <w:noProof/>
        </w:rPr>
      </w:r>
      <w:r>
        <w:rPr>
          <w:noProof/>
        </w:rPr>
        <w:fldChar w:fldCharType="separate"/>
      </w:r>
      <w:r>
        <w:rPr>
          <w:noProof/>
        </w:rPr>
        <w:t>12</w:t>
      </w:r>
      <w:r>
        <w:rPr>
          <w:noProof/>
        </w:rPr>
        <w:fldChar w:fldCharType="end"/>
      </w:r>
    </w:p>
    <w:p w14:paraId="777743CC" w14:textId="756E2095" w:rsidR="003240EF" w:rsidRDefault="003240EF">
      <w:pPr>
        <w:pStyle w:val="TOC3"/>
        <w:tabs>
          <w:tab w:val="left" w:pos="1134"/>
          <w:tab w:val="right" w:leader="dot" w:pos="10195"/>
        </w:tabs>
        <w:rPr>
          <w:rFonts w:eastAsiaTheme="minorEastAsia"/>
          <w:noProof/>
          <w:sz w:val="22"/>
          <w:lang w:eastAsia="en-GB"/>
        </w:rPr>
      </w:pPr>
      <w:r>
        <w:rPr>
          <w:noProof/>
        </w:rPr>
        <w:t>2.3.7</w:t>
      </w:r>
      <w:r>
        <w:rPr>
          <w:rFonts w:eastAsiaTheme="minorEastAsia"/>
          <w:noProof/>
          <w:sz w:val="22"/>
          <w:lang w:eastAsia="en-GB"/>
        </w:rPr>
        <w:tab/>
      </w:r>
      <w:r>
        <w:rPr>
          <w:noProof/>
        </w:rPr>
        <w:t>Electro-Optical Sensors</w:t>
      </w:r>
      <w:r>
        <w:rPr>
          <w:noProof/>
        </w:rPr>
        <w:tab/>
      </w:r>
      <w:r>
        <w:rPr>
          <w:noProof/>
        </w:rPr>
        <w:fldChar w:fldCharType="begin"/>
      </w:r>
      <w:r>
        <w:rPr>
          <w:noProof/>
        </w:rPr>
        <w:instrText xml:space="preserve"> PAGEREF _Toc77847731 \h </w:instrText>
      </w:r>
      <w:r>
        <w:rPr>
          <w:noProof/>
        </w:rPr>
      </w:r>
      <w:r>
        <w:rPr>
          <w:noProof/>
        </w:rPr>
        <w:fldChar w:fldCharType="separate"/>
      </w:r>
      <w:r>
        <w:rPr>
          <w:noProof/>
        </w:rPr>
        <w:t>12</w:t>
      </w:r>
      <w:r>
        <w:rPr>
          <w:noProof/>
        </w:rPr>
        <w:fldChar w:fldCharType="end"/>
      </w:r>
    </w:p>
    <w:p w14:paraId="3570EE1C" w14:textId="1AB11289" w:rsidR="003240EF" w:rsidRDefault="003240EF">
      <w:pPr>
        <w:pStyle w:val="TOC3"/>
        <w:tabs>
          <w:tab w:val="left" w:pos="1134"/>
          <w:tab w:val="right" w:leader="dot" w:pos="10195"/>
        </w:tabs>
        <w:rPr>
          <w:rFonts w:eastAsiaTheme="minorEastAsia"/>
          <w:noProof/>
          <w:sz w:val="22"/>
          <w:lang w:eastAsia="en-GB"/>
        </w:rPr>
      </w:pPr>
      <w:r>
        <w:rPr>
          <w:noProof/>
        </w:rPr>
        <w:t>2.3.8</w:t>
      </w:r>
      <w:r>
        <w:rPr>
          <w:rFonts w:eastAsiaTheme="minorEastAsia"/>
          <w:noProof/>
          <w:sz w:val="22"/>
          <w:lang w:eastAsia="en-GB"/>
        </w:rPr>
        <w:tab/>
      </w:r>
      <w:r>
        <w:rPr>
          <w:noProof/>
        </w:rPr>
        <w:t>Radio Direction Finder</w:t>
      </w:r>
      <w:r>
        <w:rPr>
          <w:noProof/>
        </w:rPr>
        <w:tab/>
      </w:r>
      <w:r>
        <w:rPr>
          <w:noProof/>
        </w:rPr>
        <w:fldChar w:fldCharType="begin"/>
      </w:r>
      <w:r>
        <w:rPr>
          <w:noProof/>
        </w:rPr>
        <w:instrText xml:space="preserve"> PAGEREF _Toc77847732 \h </w:instrText>
      </w:r>
      <w:r>
        <w:rPr>
          <w:noProof/>
        </w:rPr>
      </w:r>
      <w:r>
        <w:rPr>
          <w:noProof/>
        </w:rPr>
        <w:fldChar w:fldCharType="separate"/>
      </w:r>
      <w:r>
        <w:rPr>
          <w:noProof/>
        </w:rPr>
        <w:t>12</w:t>
      </w:r>
      <w:r>
        <w:rPr>
          <w:noProof/>
        </w:rPr>
        <w:fldChar w:fldCharType="end"/>
      </w:r>
    </w:p>
    <w:p w14:paraId="486B6B88" w14:textId="032477A1" w:rsidR="003240EF" w:rsidRDefault="003240EF">
      <w:pPr>
        <w:pStyle w:val="TOC3"/>
        <w:tabs>
          <w:tab w:val="left" w:pos="1134"/>
          <w:tab w:val="right" w:leader="dot" w:pos="10195"/>
        </w:tabs>
        <w:rPr>
          <w:rFonts w:eastAsiaTheme="minorEastAsia"/>
          <w:noProof/>
          <w:sz w:val="22"/>
          <w:lang w:eastAsia="en-GB"/>
        </w:rPr>
      </w:pPr>
      <w:r>
        <w:rPr>
          <w:noProof/>
        </w:rPr>
        <w:t>2.3.9</w:t>
      </w:r>
      <w:r>
        <w:rPr>
          <w:rFonts w:eastAsiaTheme="minorEastAsia"/>
          <w:noProof/>
          <w:sz w:val="22"/>
          <w:lang w:eastAsia="en-GB"/>
        </w:rPr>
        <w:tab/>
      </w:r>
      <w:r>
        <w:rPr>
          <w:noProof/>
        </w:rPr>
        <w:t>Long Range Sensor systems</w:t>
      </w:r>
      <w:r>
        <w:rPr>
          <w:noProof/>
        </w:rPr>
        <w:tab/>
      </w:r>
      <w:r>
        <w:rPr>
          <w:noProof/>
        </w:rPr>
        <w:fldChar w:fldCharType="begin"/>
      </w:r>
      <w:r>
        <w:rPr>
          <w:noProof/>
        </w:rPr>
        <w:instrText xml:space="preserve"> PAGEREF _Toc77847733 \h </w:instrText>
      </w:r>
      <w:r>
        <w:rPr>
          <w:noProof/>
        </w:rPr>
      </w:r>
      <w:r>
        <w:rPr>
          <w:noProof/>
        </w:rPr>
        <w:fldChar w:fldCharType="separate"/>
      </w:r>
      <w:r>
        <w:rPr>
          <w:noProof/>
        </w:rPr>
        <w:t>12</w:t>
      </w:r>
      <w:r>
        <w:rPr>
          <w:noProof/>
        </w:rPr>
        <w:fldChar w:fldCharType="end"/>
      </w:r>
    </w:p>
    <w:p w14:paraId="5C09258F" w14:textId="3184882A" w:rsidR="003240EF" w:rsidRDefault="003240EF">
      <w:pPr>
        <w:pStyle w:val="TOC3"/>
        <w:tabs>
          <w:tab w:val="left" w:pos="1134"/>
          <w:tab w:val="right" w:leader="dot" w:pos="10195"/>
        </w:tabs>
        <w:rPr>
          <w:rFonts w:eastAsiaTheme="minorEastAsia"/>
          <w:noProof/>
          <w:sz w:val="22"/>
          <w:lang w:eastAsia="en-GB"/>
        </w:rPr>
      </w:pPr>
      <w:r>
        <w:rPr>
          <w:noProof/>
        </w:rPr>
        <w:t>2.3.10</w:t>
      </w:r>
      <w:r>
        <w:rPr>
          <w:rFonts w:eastAsiaTheme="minorEastAsia"/>
          <w:noProof/>
          <w:sz w:val="22"/>
          <w:lang w:eastAsia="en-GB"/>
        </w:rPr>
        <w:tab/>
      </w:r>
      <w:r>
        <w:rPr>
          <w:noProof/>
        </w:rPr>
        <w:t>Replay</w:t>
      </w:r>
      <w:r>
        <w:rPr>
          <w:noProof/>
        </w:rPr>
        <w:tab/>
      </w:r>
      <w:r>
        <w:rPr>
          <w:noProof/>
        </w:rPr>
        <w:fldChar w:fldCharType="begin"/>
      </w:r>
      <w:r>
        <w:rPr>
          <w:noProof/>
        </w:rPr>
        <w:instrText xml:space="preserve"> PAGEREF _Toc77847734 \h </w:instrText>
      </w:r>
      <w:r>
        <w:rPr>
          <w:noProof/>
        </w:rPr>
      </w:r>
      <w:r>
        <w:rPr>
          <w:noProof/>
        </w:rPr>
        <w:fldChar w:fldCharType="separate"/>
      </w:r>
      <w:r>
        <w:rPr>
          <w:noProof/>
        </w:rPr>
        <w:t>13</w:t>
      </w:r>
      <w:r>
        <w:rPr>
          <w:noProof/>
        </w:rPr>
        <w:fldChar w:fldCharType="end"/>
      </w:r>
    </w:p>
    <w:p w14:paraId="65F2C107" w14:textId="7B0F1F7B" w:rsidR="003240EF" w:rsidRDefault="003240EF">
      <w:pPr>
        <w:pStyle w:val="TOC3"/>
        <w:tabs>
          <w:tab w:val="left" w:pos="1134"/>
          <w:tab w:val="right" w:leader="dot" w:pos="10195"/>
        </w:tabs>
        <w:rPr>
          <w:rFonts w:eastAsiaTheme="minorEastAsia"/>
          <w:noProof/>
          <w:sz w:val="22"/>
          <w:lang w:eastAsia="en-GB"/>
        </w:rPr>
      </w:pPr>
      <w:r>
        <w:rPr>
          <w:noProof/>
        </w:rPr>
        <w:t>2.3.11</w:t>
      </w:r>
      <w:r>
        <w:rPr>
          <w:rFonts w:eastAsiaTheme="minorEastAsia"/>
          <w:noProof/>
          <w:sz w:val="22"/>
          <w:lang w:eastAsia="en-GB"/>
        </w:rPr>
        <w:tab/>
      </w:r>
      <w:r>
        <w:rPr>
          <w:noProof/>
        </w:rPr>
        <w:t>Internal monitoring</w:t>
      </w:r>
      <w:r>
        <w:rPr>
          <w:noProof/>
        </w:rPr>
        <w:tab/>
      </w:r>
      <w:r>
        <w:rPr>
          <w:noProof/>
        </w:rPr>
        <w:fldChar w:fldCharType="begin"/>
      </w:r>
      <w:r>
        <w:rPr>
          <w:noProof/>
        </w:rPr>
        <w:instrText xml:space="preserve"> PAGEREF _Toc77847735 \h </w:instrText>
      </w:r>
      <w:r>
        <w:rPr>
          <w:noProof/>
        </w:rPr>
      </w:r>
      <w:r>
        <w:rPr>
          <w:noProof/>
        </w:rPr>
        <w:fldChar w:fldCharType="separate"/>
      </w:r>
      <w:r>
        <w:rPr>
          <w:noProof/>
        </w:rPr>
        <w:t>13</w:t>
      </w:r>
      <w:r>
        <w:rPr>
          <w:noProof/>
        </w:rPr>
        <w:fldChar w:fldCharType="end"/>
      </w:r>
    </w:p>
    <w:p w14:paraId="2CE420D5" w14:textId="7B0C02D6" w:rsidR="003240EF" w:rsidRDefault="003240EF">
      <w:pPr>
        <w:pStyle w:val="TOC3"/>
        <w:tabs>
          <w:tab w:val="left" w:pos="1134"/>
          <w:tab w:val="right" w:leader="dot" w:pos="10195"/>
        </w:tabs>
        <w:rPr>
          <w:rFonts w:eastAsiaTheme="minorEastAsia"/>
          <w:noProof/>
          <w:sz w:val="22"/>
          <w:lang w:eastAsia="en-GB"/>
        </w:rPr>
      </w:pPr>
      <w:r>
        <w:rPr>
          <w:noProof/>
        </w:rPr>
        <w:t>2.3.12</w:t>
      </w:r>
      <w:r>
        <w:rPr>
          <w:rFonts w:eastAsiaTheme="minorEastAsia"/>
          <w:noProof/>
          <w:sz w:val="22"/>
          <w:lang w:eastAsia="en-GB"/>
        </w:rPr>
        <w:tab/>
      </w:r>
      <w:r>
        <w:rPr>
          <w:noProof/>
        </w:rPr>
        <w:t>External Information Exchange</w:t>
      </w:r>
      <w:r>
        <w:rPr>
          <w:noProof/>
        </w:rPr>
        <w:tab/>
      </w:r>
      <w:r>
        <w:rPr>
          <w:noProof/>
        </w:rPr>
        <w:fldChar w:fldCharType="begin"/>
      </w:r>
      <w:r>
        <w:rPr>
          <w:noProof/>
        </w:rPr>
        <w:instrText xml:space="preserve"> PAGEREF _Toc77847736 \h </w:instrText>
      </w:r>
      <w:r>
        <w:rPr>
          <w:noProof/>
        </w:rPr>
      </w:r>
      <w:r>
        <w:rPr>
          <w:noProof/>
        </w:rPr>
        <w:fldChar w:fldCharType="separate"/>
      </w:r>
      <w:r>
        <w:rPr>
          <w:noProof/>
        </w:rPr>
        <w:t>13</w:t>
      </w:r>
      <w:r>
        <w:rPr>
          <w:noProof/>
        </w:rPr>
        <w:fldChar w:fldCharType="end"/>
      </w:r>
    </w:p>
    <w:p w14:paraId="46CC4573" w14:textId="3C765616" w:rsidR="003240EF" w:rsidRDefault="003240EF">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_Toc77847737 \h </w:instrText>
      </w:r>
      <w:r>
        <w:fldChar w:fldCharType="separate"/>
      </w:r>
      <w:r>
        <w:t>14</w:t>
      </w:r>
      <w:r>
        <w:fldChar w:fldCharType="end"/>
      </w:r>
    </w:p>
    <w:p w14:paraId="25911DDA" w14:textId="4CBE42CA" w:rsidR="003240EF" w:rsidRDefault="003240EF">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_Toc77847738 \h </w:instrText>
      </w:r>
      <w:r>
        <w:rPr>
          <w:noProof/>
        </w:rPr>
      </w:r>
      <w:r>
        <w:rPr>
          <w:noProof/>
        </w:rPr>
        <w:fldChar w:fldCharType="separate"/>
      </w:r>
      <w:r>
        <w:rPr>
          <w:noProof/>
        </w:rPr>
        <w:t>14</w:t>
      </w:r>
      <w:r>
        <w:rPr>
          <w:noProof/>
        </w:rPr>
        <w:fldChar w:fldCharType="end"/>
      </w:r>
    </w:p>
    <w:p w14:paraId="4B32FC33" w14:textId="4CD40806" w:rsidR="003240EF" w:rsidRDefault="003240EF">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_Toc77847739 \h </w:instrText>
      </w:r>
      <w:r>
        <w:rPr>
          <w:noProof/>
        </w:rPr>
      </w:r>
      <w:r>
        <w:rPr>
          <w:noProof/>
        </w:rPr>
        <w:fldChar w:fldCharType="separate"/>
      </w:r>
      <w:r>
        <w:rPr>
          <w:noProof/>
        </w:rPr>
        <w:t>14</w:t>
      </w:r>
      <w:r>
        <w:rPr>
          <w:noProof/>
        </w:rPr>
        <w:fldChar w:fldCharType="end"/>
      </w:r>
    </w:p>
    <w:p w14:paraId="7E021FB8" w14:textId="47783EB6" w:rsidR="003240EF" w:rsidRDefault="003240EF">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_Toc77847740 \h </w:instrText>
      </w:r>
      <w:r>
        <w:fldChar w:fldCharType="separate"/>
      </w:r>
      <w:r>
        <w:t>14</w:t>
      </w:r>
      <w:r>
        <w:fldChar w:fldCharType="end"/>
      </w:r>
    </w:p>
    <w:p w14:paraId="3287C4F7" w14:textId="40D53ECC" w:rsidR="003240EF" w:rsidRDefault="003240EF">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_Toc77847741 \h </w:instrText>
      </w:r>
      <w:r>
        <w:fldChar w:fldCharType="separate"/>
      </w:r>
      <w:r>
        <w:t>14</w:t>
      </w:r>
      <w:r>
        <w:fldChar w:fldCharType="end"/>
      </w:r>
    </w:p>
    <w:p w14:paraId="1D9BF998" w14:textId="4E19D7DF" w:rsidR="003240EF" w:rsidRDefault="003240EF">
      <w:pPr>
        <w:pStyle w:val="TOC3"/>
        <w:tabs>
          <w:tab w:val="left" w:pos="1134"/>
          <w:tab w:val="right" w:leader="dot" w:pos="10195"/>
        </w:tabs>
        <w:rPr>
          <w:rFonts w:eastAsiaTheme="minorEastAsia"/>
          <w:noProof/>
          <w:sz w:val="22"/>
          <w:lang w:eastAsia="en-GB"/>
        </w:rPr>
      </w:pPr>
      <w:r>
        <w:rPr>
          <w:noProof/>
        </w:rPr>
        <w:t>3.1.1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_Toc77847742 \h </w:instrText>
      </w:r>
      <w:r>
        <w:rPr>
          <w:noProof/>
        </w:rPr>
      </w:r>
      <w:r>
        <w:rPr>
          <w:noProof/>
        </w:rPr>
        <w:fldChar w:fldCharType="separate"/>
      </w:r>
      <w:r>
        <w:rPr>
          <w:noProof/>
        </w:rPr>
        <w:t>15</w:t>
      </w:r>
      <w:r>
        <w:rPr>
          <w:noProof/>
        </w:rPr>
        <w:fldChar w:fldCharType="end"/>
      </w:r>
    </w:p>
    <w:p w14:paraId="03C30919" w14:textId="445E4103" w:rsidR="003240EF" w:rsidRDefault="003240EF">
      <w:pPr>
        <w:pStyle w:val="TOC3"/>
        <w:tabs>
          <w:tab w:val="left" w:pos="1134"/>
          <w:tab w:val="right" w:leader="dot" w:pos="10195"/>
        </w:tabs>
        <w:rPr>
          <w:rFonts w:eastAsiaTheme="minorEastAsia"/>
          <w:noProof/>
          <w:sz w:val="22"/>
          <w:lang w:eastAsia="en-GB"/>
        </w:rPr>
      </w:pPr>
      <w:r>
        <w:rPr>
          <w:noProof/>
        </w:rPr>
        <w:t>3.1.2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_Toc77847743 \h </w:instrText>
      </w:r>
      <w:r>
        <w:rPr>
          <w:noProof/>
        </w:rPr>
      </w:r>
      <w:r>
        <w:rPr>
          <w:noProof/>
        </w:rPr>
        <w:fldChar w:fldCharType="separate"/>
      </w:r>
      <w:r>
        <w:rPr>
          <w:noProof/>
        </w:rPr>
        <w:t>15</w:t>
      </w:r>
      <w:r>
        <w:rPr>
          <w:noProof/>
        </w:rPr>
        <w:fldChar w:fldCharType="end"/>
      </w:r>
    </w:p>
    <w:p w14:paraId="6C40C57E" w14:textId="1614899C" w:rsidR="003240EF" w:rsidRDefault="003240EF">
      <w:pPr>
        <w:pStyle w:val="TOC2"/>
        <w:rPr>
          <w:rFonts w:eastAsiaTheme="minorEastAsia"/>
          <w:color w:val="auto"/>
          <w:lang w:eastAsia="en-GB"/>
        </w:rPr>
      </w:pPr>
      <w:r>
        <w:t>3.2</w:t>
      </w:r>
      <w:r>
        <w:rPr>
          <w:rFonts w:eastAsiaTheme="minorEastAsia"/>
          <w:color w:val="auto"/>
          <w:lang w:eastAsia="en-GB"/>
        </w:rPr>
        <w:tab/>
      </w:r>
      <w:r>
        <w:t>Characteristics of Decision Support Tools</w:t>
      </w:r>
      <w:r>
        <w:tab/>
      </w:r>
      <w:r>
        <w:fldChar w:fldCharType="begin"/>
      </w:r>
      <w:r>
        <w:instrText xml:space="preserve"> PAGEREF _Toc77847744 \h </w:instrText>
      </w:r>
      <w:r>
        <w:fldChar w:fldCharType="separate"/>
      </w:r>
      <w:r>
        <w:t>15</w:t>
      </w:r>
      <w:r>
        <w:fldChar w:fldCharType="end"/>
      </w:r>
    </w:p>
    <w:p w14:paraId="0BE56292" w14:textId="58830A7D" w:rsidR="003240EF" w:rsidRDefault="003240EF">
      <w:pPr>
        <w:pStyle w:val="TOC2"/>
        <w:rPr>
          <w:rFonts w:eastAsiaTheme="minorEastAsia"/>
          <w:color w:val="auto"/>
          <w:lang w:eastAsia="en-GB"/>
        </w:rPr>
      </w:pPr>
      <w:r>
        <w:t>3.3</w:t>
      </w:r>
      <w:r>
        <w:rPr>
          <w:rFonts w:eastAsiaTheme="minorEastAsia"/>
          <w:color w:val="auto"/>
          <w:lang w:eastAsia="en-GB"/>
        </w:rPr>
        <w:tab/>
      </w:r>
      <w:r>
        <w:t>Operational Requirements</w:t>
      </w:r>
      <w:r>
        <w:tab/>
      </w:r>
      <w:r>
        <w:fldChar w:fldCharType="begin"/>
      </w:r>
      <w:r>
        <w:instrText xml:space="preserve"> PAGEREF _Toc77847745 \h </w:instrText>
      </w:r>
      <w:r>
        <w:fldChar w:fldCharType="separate"/>
      </w:r>
      <w:r>
        <w:t>16</w:t>
      </w:r>
      <w:r>
        <w:fldChar w:fldCharType="end"/>
      </w:r>
    </w:p>
    <w:p w14:paraId="7A032ED0" w14:textId="774C6CE9" w:rsidR="003240EF" w:rsidRDefault="003240EF">
      <w:pPr>
        <w:pStyle w:val="TOC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Route Management</w:t>
      </w:r>
      <w:r>
        <w:rPr>
          <w:noProof/>
        </w:rPr>
        <w:tab/>
      </w:r>
      <w:r>
        <w:rPr>
          <w:noProof/>
        </w:rPr>
        <w:fldChar w:fldCharType="begin"/>
      </w:r>
      <w:r>
        <w:rPr>
          <w:noProof/>
        </w:rPr>
        <w:instrText xml:space="preserve"> PAGEREF _Toc77847746 \h </w:instrText>
      </w:r>
      <w:r>
        <w:rPr>
          <w:noProof/>
        </w:rPr>
      </w:r>
      <w:r>
        <w:rPr>
          <w:noProof/>
        </w:rPr>
        <w:fldChar w:fldCharType="separate"/>
      </w:r>
      <w:r>
        <w:rPr>
          <w:noProof/>
        </w:rPr>
        <w:t>16</w:t>
      </w:r>
      <w:r>
        <w:rPr>
          <w:noProof/>
        </w:rPr>
        <w:fldChar w:fldCharType="end"/>
      </w:r>
    </w:p>
    <w:p w14:paraId="6727CF1B" w14:textId="09248ED9" w:rsidR="003240EF" w:rsidRDefault="003240EF">
      <w:pPr>
        <w:pStyle w:val="TOC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Traffic Management</w:t>
      </w:r>
      <w:r>
        <w:rPr>
          <w:noProof/>
        </w:rPr>
        <w:tab/>
      </w:r>
      <w:r>
        <w:rPr>
          <w:noProof/>
        </w:rPr>
        <w:fldChar w:fldCharType="begin"/>
      </w:r>
      <w:r>
        <w:rPr>
          <w:noProof/>
        </w:rPr>
        <w:instrText xml:space="preserve"> PAGEREF _Toc77847747 \h </w:instrText>
      </w:r>
      <w:r>
        <w:rPr>
          <w:noProof/>
        </w:rPr>
      </w:r>
      <w:r>
        <w:rPr>
          <w:noProof/>
        </w:rPr>
        <w:fldChar w:fldCharType="separate"/>
      </w:r>
      <w:r>
        <w:rPr>
          <w:noProof/>
        </w:rPr>
        <w:t>16</w:t>
      </w:r>
      <w:r>
        <w:rPr>
          <w:noProof/>
        </w:rPr>
        <w:fldChar w:fldCharType="end"/>
      </w:r>
    </w:p>
    <w:p w14:paraId="7D412E39" w14:textId="3DA95731" w:rsidR="003240EF" w:rsidRDefault="003240EF">
      <w:pPr>
        <w:pStyle w:val="TOC3"/>
        <w:tabs>
          <w:tab w:val="left" w:pos="1134"/>
          <w:tab w:val="right" w:leader="dot" w:pos="10195"/>
        </w:tabs>
        <w:rPr>
          <w:rFonts w:eastAsiaTheme="minorEastAsia"/>
          <w:noProof/>
          <w:sz w:val="22"/>
          <w:lang w:eastAsia="en-GB"/>
        </w:rPr>
      </w:pPr>
      <w:r>
        <w:rPr>
          <w:noProof/>
        </w:rPr>
        <w:t>3.3.3</w:t>
      </w:r>
      <w:r>
        <w:rPr>
          <w:rFonts w:eastAsiaTheme="minorEastAsia"/>
          <w:noProof/>
          <w:sz w:val="22"/>
          <w:lang w:eastAsia="en-GB"/>
        </w:rPr>
        <w:tab/>
      </w:r>
      <w:r>
        <w:rPr>
          <w:noProof/>
        </w:rPr>
        <w:t>Monitoring and protection of assets</w:t>
      </w:r>
      <w:r>
        <w:rPr>
          <w:noProof/>
        </w:rPr>
        <w:tab/>
      </w:r>
      <w:r>
        <w:rPr>
          <w:noProof/>
        </w:rPr>
        <w:fldChar w:fldCharType="begin"/>
      </w:r>
      <w:r>
        <w:rPr>
          <w:noProof/>
        </w:rPr>
        <w:instrText xml:space="preserve"> PAGEREF _Toc77847748 \h </w:instrText>
      </w:r>
      <w:r>
        <w:rPr>
          <w:noProof/>
        </w:rPr>
      </w:r>
      <w:r>
        <w:rPr>
          <w:noProof/>
        </w:rPr>
        <w:fldChar w:fldCharType="separate"/>
      </w:r>
      <w:r>
        <w:rPr>
          <w:noProof/>
        </w:rPr>
        <w:t>17</w:t>
      </w:r>
      <w:r>
        <w:rPr>
          <w:noProof/>
        </w:rPr>
        <w:fldChar w:fldCharType="end"/>
      </w:r>
    </w:p>
    <w:p w14:paraId="489744BB" w14:textId="587E08FF" w:rsidR="003240EF" w:rsidRDefault="003240EF">
      <w:pPr>
        <w:pStyle w:val="TOC3"/>
        <w:tabs>
          <w:tab w:val="left" w:pos="1134"/>
          <w:tab w:val="right" w:leader="dot" w:pos="10195"/>
        </w:tabs>
        <w:rPr>
          <w:rFonts w:eastAsiaTheme="minorEastAsia"/>
          <w:noProof/>
          <w:sz w:val="22"/>
          <w:lang w:eastAsia="en-GB"/>
        </w:rPr>
      </w:pPr>
      <w:r>
        <w:rPr>
          <w:noProof/>
        </w:rPr>
        <w:t>3.3.4</w:t>
      </w:r>
      <w:r>
        <w:rPr>
          <w:rFonts w:eastAsiaTheme="minorEastAsia"/>
          <w:noProof/>
          <w:sz w:val="22"/>
          <w:lang w:eastAsia="en-GB"/>
        </w:rPr>
        <w:tab/>
      </w:r>
      <w:r>
        <w:rPr>
          <w:noProof/>
        </w:rPr>
        <w:t>Environment and Fairway Monitoring</w:t>
      </w:r>
      <w:r>
        <w:rPr>
          <w:noProof/>
        </w:rPr>
        <w:tab/>
      </w:r>
      <w:r>
        <w:rPr>
          <w:noProof/>
        </w:rPr>
        <w:fldChar w:fldCharType="begin"/>
      </w:r>
      <w:r>
        <w:rPr>
          <w:noProof/>
        </w:rPr>
        <w:instrText xml:space="preserve"> PAGEREF _Toc77847749 \h </w:instrText>
      </w:r>
      <w:r>
        <w:rPr>
          <w:noProof/>
        </w:rPr>
      </w:r>
      <w:r>
        <w:rPr>
          <w:noProof/>
        </w:rPr>
        <w:fldChar w:fldCharType="separate"/>
      </w:r>
      <w:r>
        <w:rPr>
          <w:noProof/>
        </w:rPr>
        <w:t>17</w:t>
      </w:r>
      <w:r>
        <w:rPr>
          <w:noProof/>
        </w:rPr>
        <w:fldChar w:fldCharType="end"/>
      </w:r>
    </w:p>
    <w:p w14:paraId="6E3495DE" w14:textId="18A10A92" w:rsidR="003240EF" w:rsidRDefault="003240EF">
      <w:pPr>
        <w:pStyle w:val="TOC3"/>
        <w:tabs>
          <w:tab w:val="left" w:pos="1134"/>
          <w:tab w:val="right" w:leader="dot" w:pos="10195"/>
        </w:tabs>
        <w:rPr>
          <w:rFonts w:eastAsiaTheme="minorEastAsia"/>
          <w:noProof/>
          <w:sz w:val="22"/>
          <w:lang w:eastAsia="en-GB"/>
        </w:rPr>
      </w:pPr>
      <w:r>
        <w:rPr>
          <w:noProof/>
        </w:rPr>
        <w:t>3.3.5</w:t>
      </w:r>
      <w:r>
        <w:rPr>
          <w:rFonts w:eastAsiaTheme="minorEastAsia"/>
          <w:noProof/>
          <w:sz w:val="22"/>
          <w:lang w:eastAsia="en-GB"/>
        </w:rPr>
        <w:tab/>
      </w:r>
      <w:r>
        <w:rPr>
          <w:noProof/>
        </w:rPr>
        <w:t>Incident Response</w:t>
      </w:r>
      <w:r>
        <w:rPr>
          <w:noProof/>
        </w:rPr>
        <w:tab/>
      </w:r>
      <w:r>
        <w:rPr>
          <w:noProof/>
        </w:rPr>
        <w:fldChar w:fldCharType="begin"/>
      </w:r>
      <w:r>
        <w:rPr>
          <w:noProof/>
        </w:rPr>
        <w:instrText xml:space="preserve"> PAGEREF _Toc77847750 \h </w:instrText>
      </w:r>
      <w:r>
        <w:rPr>
          <w:noProof/>
        </w:rPr>
      </w:r>
      <w:r>
        <w:rPr>
          <w:noProof/>
        </w:rPr>
        <w:fldChar w:fldCharType="separate"/>
      </w:r>
      <w:r>
        <w:rPr>
          <w:noProof/>
        </w:rPr>
        <w:t>18</w:t>
      </w:r>
      <w:r>
        <w:rPr>
          <w:noProof/>
        </w:rPr>
        <w:fldChar w:fldCharType="end"/>
      </w:r>
    </w:p>
    <w:p w14:paraId="726660FA" w14:textId="1ECC7BF4" w:rsidR="003240EF" w:rsidRDefault="003240EF">
      <w:pPr>
        <w:pStyle w:val="TOC3"/>
        <w:tabs>
          <w:tab w:val="left" w:pos="1134"/>
          <w:tab w:val="right" w:leader="dot" w:pos="10195"/>
        </w:tabs>
        <w:rPr>
          <w:rFonts w:eastAsiaTheme="minorEastAsia"/>
          <w:noProof/>
          <w:sz w:val="22"/>
          <w:lang w:eastAsia="en-GB"/>
        </w:rPr>
      </w:pPr>
      <w:r>
        <w:rPr>
          <w:noProof/>
        </w:rPr>
        <w:t>3.3.6</w:t>
      </w:r>
      <w:r>
        <w:rPr>
          <w:rFonts w:eastAsiaTheme="minorEastAsia"/>
          <w:noProof/>
          <w:sz w:val="22"/>
          <w:lang w:eastAsia="en-GB"/>
        </w:rPr>
        <w:tab/>
      </w:r>
      <w:r>
        <w:rPr>
          <w:noProof/>
        </w:rPr>
        <w:t>Anomaly Detection</w:t>
      </w:r>
      <w:r>
        <w:rPr>
          <w:noProof/>
        </w:rPr>
        <w:tab/>
      </w:r>
      <w:r>
        <w:rPr>
          <w:noProof/>
        </w:rPr>
        <w:fldChar w:fldCharType="begin"/>
      </w:r>
      <w:r>
        <w:rPr>
          <w:noProof/>
        </w:rPr>
        <w:instrText xml:space="preserve"> PAGEREF _Toc77847751 \h </w:instrText>
      </w:r>
      <w:r>
        <w:rPr>
          <w:noProof/>
        </w:rPr>
      </w:r>
      <w:r>
        <w:rPr>
          <w:noProof/>
        </w:rPr>
        <w:fldChar w:fldCharType="separate"/>
      </w:r>
      <w:r>
        <w:rPr>
          <w:noProof/>
        </w:rPr>
        <w:t>18</w:t>
      </w:r>
      <w:r>
        <w:rPr>
          <w:noProof/>
        </w:rPr>
        <w:fldChar w:fldCharType="end"/>
      </w:r>
    </w:p>
    <w:p w14:paraId="5CA3566C" w14:textId="23DD5305" w:rsidR="003240EF" w:rsidRDefault="003240EF">
      <w:pPr>
        <w:pStyle w:val="TOC3"/>
        <w:tabs>
          <w:tab w:val="left" w:pos="1134"/>
          <w:tab w:val="right" w:leader="dot" w:pos="10195"/>
        </w:tabs>
        <w:rPr>
          <w:rFonts w:eastAsiaTheme="minorEastAsia"/>
          <w:noProof/>
          <w:sz w:val="22"/>
          <w:lang w:eastAsia="en-GB"/>
        </w:rPr>
      </w:pPr>
      <w:r>
        <w:rPr>
          <w:noProof/>
        </w:rPr>
        <w:t>3.3.7</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_Toc77847752 \h </w:instrText>
      </w:r>
      <w:r>
        <w:rPr>
          <w:noProof/>
        </w:rPr>
      </w:r>
      <w:r>
        <w:rPr>
          <w:noProof/>
        </w:rPr>
        <w:fldChar w:fldCharType="separate"/>
      </w:r>
      <w:r>
        <w:rPr>
          <w:noProof/>
        </w:rPr>
        <w:t>18</w:t>
      </w:r>
      <w:r>
        <w:rPr>
          <w:noProof/>
        </w:rPr>
        <w:fldChar w:fldCharType="end"/>
      </w:r>
    </w:p>
    <w:p w14:paraId="013753F7" w14:textId="5C4F179F" w:rsidR="003240EF" w:rsidRDefault="003240EF">
      <w:pPr>
        <w:pStyle w:val="TOC3"/>
        <w:tabs>
          <w:tab w:val="left" w:pos="1134"/>
          <w:tab w:val="right" w:leader="dot" w:pos="10195"/>
        </w:tabs>
        <w:rPr>
          <w:rFonts w:eastAsiaTheme="minorEastAsia"/>
          <w:noProof/>
          <w:sz w:val="22"/>
          <w:lang w:eastAsia="en-GB"/>
        </w:rPr>
      </w:pPr>
      <w:r>
        <w:rPr>
          <w:noProof/>
        </w:rPr>
        <w:t>3.3.8</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_Toc77847753 \h </w:instrText>
      </w:r>
      <w:r>
        <w:rPr>
          <w:noProof/>
        </w:rPr>
      </w:r>
      <w:r>
        <w:rPr>
          <w:noProof/>
        </w:rPr>
        <w:fldChar w:fldCharType="separate"/>
      </w:r>
      <w:r>
        <w:rPr>
          <w:noProof/>
        </w:rPr>
        <w:t>18</w:t>
      </w:r>
      <w:r>
        <w:rPr>
          <w:noProof/>
        </w:rPr>
        <w:fldChar w:fldCharType="end"/>
      </w:r>
    </w:p>
    <w:p w14:paraId="429CDF55" w14:textId="04EB4EDD" w:rsidR="003240EF" w:rsidRDefault="003240EF">
      <w:pPr>
        <w:pStyle w:val="TOC3"/>
        <w:tabs>
          <w:tab w:val="left" w:pos="1134"/>
          <w:tab w:val="right" w:leader="dot" w:pos="10195"/>
        </w:tabs>
        <w:rPr>
          <w:rFonts w:eastAsiaTheme="minorEastAsia"/>
          <w:noProof/>
          <w:sz w:val="22"/>
          <w:lang w:eastAsia="en-GB"/>
        </w:rPr>
      </w:pPr>
      <w:r>
        <w:rPr>
          <w:noProof/>
        </w:rPr>
        <w:t>3.3.9</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_Toc77847754 \h </w:instrText>
      </w:r>
      <w:r>
        <w:rPr>
          <w:noProof/>
        </w:rPr>
      </w:r>
      <w:r>
        <w:rPr>
          <w:noProof/>
        </w:rPr>
        <w:fldChar w:fldCharType="separate"/>
      </w:r>
      <w:r>
        <w:rPr>
          <w:noProof/>
        </w:rPr>
        <w:t>19</w:t>
      </w:r>
      <w:r>
        <w:rPr>
          <w:noProof/>
        </w:rPr>
        <w:fldChar w:fldCharType="end"/>
      </w:r>
    </w:p>
    <w:p w14:paraId="173086FD" w14:textId="293D0423" w:rsidR="003240EF" w:rsidRDefault="003240EF">
      <w:pPr>
        <w:pStyle w:val="TOC3"/>
        <w:tabs>
          <w:tab w:val="left" w:pos="1134"/>
          <w:tab w:val="right" w:leader="dot" w:pos="10195"/>
        </w:tabs>
        <w:rPr>
          <w:rFonts w:eastAsiaTheme="minorEastAsia"/>
          <w:noProof/>
          <w:sz w:val="22"/>
          <w:lang w:eastAsia="en-GB"/>
        </w:rPr>
      </w:pPr>
      <w:r>
        <w:rPr>
          <w:noProof/>
        </w:rPr>
        <w:lastRenderedPageBreak/>
        <w:t>3.3.10</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_Toc77847755 \h </w:instrText>
      </w:r>
      <w:r>
        <w:rPr>
          <w:noProof/>
        </w:rPr>
      </w:r>
      <w:r>
        <w:rPr>
          <w:noProof/>
        </w:rPr>
        <w:fldChar w:fldCharType="separate"/>
      </w:r>
      <w:r>
        <w:rPr>
          <w:noProof/>
        </w:rPr>
        <w:t>19</w:t>
      </w:r>
      <w:r>
        <w:rPr>
          <w:noProof/>
        </w:rPr>
        <w:fldChar w:fldCharType="end"/>
      </w:r>
    </w:p>
    <w:p w14:paraId="3BB76550" w14:textId="33890A17" w:rsidR="003240EF" w:rsidRDefault="003240EF">
      <w:pPr>
        <w:pStyle w:val="TOC3"/>
        <w:tabs>
          <w:tab w:val="left" w:pos="1134"/>
          <w:tab w:val="right" w:leader="dot" w:pos="10195"/>
        </w:tabs>
        <w:rPr>
          <w:rFonts w:eastAsiaTheme="minorEastAsia"/>
          <w:noProof/>
          <w:sz w:val="22"/>
          <w:lang w:eastAsia="en-GB"/>
        </w:rPr>
      </w:pPr>
      <w:r>
        <w:rPr>
          <w:noProof/>
        </w:rPr>
        <w:t>3.3.11</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_Toc77847756 \h </w:instrText>
      </w:r>
      <w:r>
        <w:rPr>
          <w:noProof/>
        </w:rPr>
      </w:r>
      <w:r>
        <w:rPr>
          <w:noProof/>
        </w:rPr>
        <w:fldChar w:fldCharType="separate"/>
      </w:r>
      <w:r>
        <w:rPr>
          <w:noProof/>
        </w:rPr>
        <w:t>19</w:t>
      </w:r>
      <w:r>
        <w:rPr>
          <w:noProof/>
        </w:rPr>
        <w:fldChar w:fldCharType="end"/>
      </w:r>
    </w:p>
    <w:p w14:paraId="05B679E5" w14:textId="120E31BF" w:rsidR="003240EF" w:rsidRDefault="003240EF">
      <w:pPr>
        <w:pStyle w:val="TOC3"/>
        <w:tabs>
          <w:tab w:val="left" w:pos="1134"/>
          <w:tab w:val="right" w:leader="dot" w:pos="10195"/>
        </w:tabs>
        <w:rPr>
          <w:rFonts w:eastAsiaTheme="minorEastAsia"/>
          <w:noProof/>
          <w:sz w:val="22"/>
          <w:lang w:eastAsia="en-GB"/>
        </w:rPr>
      </w:pPr>
      <w:r>
        <w:rPr>
          <w:noProof/>
        </w:rPr>
        <w:t>3.3.12</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_Toc77847757 \h </w:instrText>
      </w:r>
      <w:r>
        <w:rPr>
          <w:noProof/>
        </w:rPr>
      </w:r>
      <w:r>
        <w:rPr>
          <w:noProof/>
        </w:rPr>
        <w:fldChar w:fldCharType="separate"/>
      </w:r>
      <w:r>
        <w:rPr>
          <w:noProof/>
        </w:rPr>
        <w:t>19</w:t>
      </w:r>
      <w:r>
        <w:rPr>
          <w:noProof/>
        </w:rPr>
        <w:fldChar w:fldCharType="end"/>
      </w:r>
    </w:p>
    <w:p w14:paraId="446EF2C6" w14:textId="16C1B35F" w:rsidR="003240EF" w:rsidRDefault="003240EF">
      <w:pPr>
        <w:pStyle w:val="TOC2"/>
        <w:rPr>
          <w:rFonts w:eastAsiaTheme="minorEastAsia"/>
          <w:color w:val="auto"/>
          <w:lang w:eastAsia="en-GB"/>
        </w:rPr>
      </w:pPr>
      <w:r>
        <w:t>3.4</w:t>
      </w:r>
      <w:r>
        <w:rPr>
          <w:rFonts w:eastAsiaTheme="minorEastAsia"/>
          <w:color w:val="auto"/>
          <w:lang w:eastAsia="en-GB"/>
        </w:rPr>
        <w:tab/>
      </w:r>
      <w:r>
        <w:t>Specific Design and Installation Considerations</w:t>
      </w:r>
      <w:r>
        <w:tab/>
      </w:r>
      <w:r>
        <w:fldChar w:fldCharType="begin"/>
      </w:r>
      <w:r>
        <w:instrText xml:space="preserve"> PAGEREF _Toc77847758 \h </w:instrText>
      </w:r>
      <w:r>
        <w:fldChar w:fldCharType="separate"/>
      </w:r>
      <w:r>
        <w:t>19</w:t>
      </w:r>
      <w:r>
        <w:fldChar w:fldCharType="end"/>
      </w:r>
    </w:p>
    <w:p w14:paraId="6F6472B0" w14:textId="40623A53" w:rsidR="003240EF" w:rsidRDefault="003240EF">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_Toc77847759 \h </w:instrText>
      </w:r>
      <w:r>
        <w:fldChar w:fldCharType="separate"/>
      </w:r>
      <w:r>
        <w:t>19</w:t>
      </w:r>
      <w:r>
        <w:fldChar w:fldCharType="end"/>
      </w:r>
    </w:p>
    <w:p w14:paraId="7B90C531" w14:textId="1AF1773D" w:rsidR="003240EF" w:rsidRDefault="003240EF">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_Toc77847760 \h </w:instrText>
      </w:r>
      <w:r>
        <w:fldChar w:fldCharType="separate"/>
      </w:r>
      <w:r>
        <w:t>19</w:t>
      </w:r>
      <w:r>
        <w:fldChar w:fldCharType="end"/>
      </w:r>
    </w:p>
    <w:p w14:paraId="7BE9E15B" w14:textId="27F4CA80" w:rsidR="003240EF" w:rsidRDefault="003240EF">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_Toc77847761 \h </w:instrText>
      </w:r>
      <w:r>
        <w:rPr>
          <w:noProof/>
        </w:rPr>
      </w:r>
      <w:r>
        <w:rPr>
          <w:noProof/>
        </w:rPr>
        <w:fldChar w:fldCharType="separate"/>
      </w:r>
      <w:r>
        <w:rPr>
          <w:noProof/>
        </w:rPr>
        <w:t>20</w:t>
      </w:r>
      <w:r>
        <w:rPr>
          <w:noProof/>
        </w:rPr>
        <w:fldChar w:fldCharType="end"/>
      </w:r>
    </w:p>
    <w:p w14:paraId="56776A4D" w14:textId="6F91B852" w:rsidR="003240EF" w:rsidRDefault="003240EF">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_Toc77847762 \h </w:instrText>
      </w:r>
      <w:r>
        <w:rPr>
          <w:noProof/>
        </w:rPr>
      </w:r>
      <w:r>
        <w:rPr>
          <w:noProof/>
        </w:rPr>
        <w:fldChar w:fldCharType="separate"/>
      </w:r>
      <w:r>
        <w:rPr>
          <w:noProof/>
        </w:rPr>
        <w:t>21</w:t>
      </w:r>
      <w:r>
        <w:rPr>
          <w:noProof/>
        </w:rPr>
        <w:fldChar w:fldCharType="end"/>
      </w:r>
    </w:p>
    <w:p w14:paraId="3E35EAC2" w14:textId="2875AD1D" w:rsidR="003240EF" w:rsidRDefault="003240EF">
      <w:pPr>
        <w:pStyle w:val="TOC2"/>
        <w:rPr>
          <w:rFonts w:eastAsiaTheme="minorEastAsia"/>
          <w:color w:val="auto"/>
          <w:lang w:eastAsia="en-GB"/>
        </w:rPr>
      </w:pPr>
      <w:r>
        <w:t>4.2</w:t>
      </w:r>
      <w:r>
        <w:rPr>
          <w:rFonts w:eastAsiaTheme="minorEastAsia"/>
          <w:color w:val="auto"/>
          <w:lang w:eastAsia="en-GB"/>
        </w:rPr>
        <w:tab/>
      </w:r>
      <w:r>
        <w:t>Tracking and Data Fusion</w:t>
      </w:r>
      <w:r>
        <w:tab/>
      </w:r>
      <w:r>
        <w:fldChar w:fldCharType="begin"/>
      </w:r>
      <w:r>
        <w:instrText xml:space="preserve"> PAGEREF _Toc77847763 \h </w:instrText>
      </w:r>
      <w:r>
        <w:fldChar w:fldCharType="separate"/>
      </w:r>
      <w:r>
        <w:t>21</w:t>
      </w:r>
      <w:r>
        <w:fldChar w:fldCharType="end"/>
      </w:r>
    </w:p>
    <w:p w14:paraId="357BE5B3" w14:textId="4F8DCD48" w:rsidR="003240EF" w:rsidRDefault="003240EF">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_Toc77847764 \h </w:instrText>
      </w:r>
      <w:r>
        <w:rPr>
          <w:noProof/>
        </w:rPr>
      </w:r>
      <w:r>
        <w:rPr>
          <w:noProof/>
        </w:rPr>
        <w:fldChar w:fldCharType="separate"/>
      </w:r>
      <w:r>
        <w:rPr>
          <w:noProof/>
        </w:rPr>
        <w:t>23</w:t>
      </w:r>
      <w:r>
        <w:rPr>
          <w:noProof/>
        </w:rPr>
        <w:fldChar w:fldCharType="end"/>
      </w:r>
    </w:p>
    <w:p w14:paraId="6D27D9F8" w14:textId="32C4B132" w:rsidR="003240EF" w:rsidRDefault="003240EF">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_Toc77847765 \h </w:instrText>
      </w:r>
      <w:r>
        <w:rPr>
          <w:noProof/>
        </w:rPr>
      </w:r>
      <w:r>
        <w:rPr>
          <w:noProof/>
        </w:rPr>
        <w:fldChar w:fldCharType="separate"/>
      </w:r>
      <w:r>
        <w:rPr>
          <w:noProof/>
        </w:rPr>
        <w:t>23</w:t>
      </w:r>
      <w:r>
        <w:rPr>
          <w:noProof/>
        </w:rPr>
        <w:fldChar w:fldCharType="end"/>
      </w:r>
    </w:p>
    <w:p w14:paraId="2CE1E60C" w14:textId="1F72142A" w:rsidR="003240EF" w:rsidRDefault="003240EF">
      <w:pPr>
        <w:pStyle w:val="TOC3"/>
        <w:tabs>
          <w:tab w:val="left" w:pos="1134"/>
          <w:tab w:val="right" w:leader="dot" w:pos="10195"/>
        </w:tabs>
        <w:rPr>
          <w:rFonts w:eastAsiaTheme="minorEastAsia"/>
          <w:noProof/>
          <w:sz w:val="22"/>
          <w:lang w:eastAsia="en-GB"/>
        </w:rPr>
      </w:pPr>
      <w:r>
        <w:rPr>
          <w:noProof/>
        </w:rPr>
        <w:t>4.2.3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_Toc77847766 \h </w:instrText>
      </w:r>
      <w:r>
        <w:rPr>
          <w:noProof/>
        </w:rPr>
      </w:r>
      <w:r>
        <w:rPr>
          <w:noProof/>
        </w:rPr>
        <w:fldChar w:fldCharType="separate"/>
      </w:r>
      <w:r>
        <w:rPr>
          <w:noProof/>
        </w:rPr>
        <w:t>25</w:t>
      </w:r>
      <w:r>
        <w:rPr>
          <w:noProof/>
        </w:rPr>
        <w:fldChar w:fldCharType="end"/>
      </w:r>
    </w:p>
    <w:p w14:paraId="71432403" w14:textId="384DD003" w:rsidR="003240EF" w:rsidRDefault="003240EF">
      <w:pPr>
        <w:pStyle w:val="TOC3"/>
        <w:tabs>
          <w:tab w:val="left" w:pos="1134"/>
          <w:tab w:val="right" w:leader="dot" w:pos="10195"/>
        </w:tabs>
        <w:rPr>
          <w:rFonts w:eastAsiaTheme="minorEastAsia"/>
          <w:noProof/>
          <w:sz w:val="22"/>
          <w:lang w:eastAsia="en-GB"/>
        </w:rPr>
      </w:pPr>
      <w:r>
        <w:rPr>
          <w:noProof/>
        </w:rPr>
        <w:t>4.2.4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_Toc77847767 \h </w:instrText>
      </w:r>
      <w:r>
        <w:rPr>
          <w:noProof/>
        </w:rPr>
      </w:r>
      <w:r>
        <w:rPr>
          <w:noProof/>
        </w:rPr>
        <w:fldChar w:fldCharType="separate"/>
      </w:r>
      <w:r>
        <w:rPr>
          <w:noProof/>
        </w:rPr>
        <w:t>25</w:t>
      </w:r>
      <w:r>
        <w:rPr>
          <w:noProof/>
        </w:rPr>
        <w:fldChar w:fldCharType="end"/>
      </w:r>
    </w:p>
    <w:p w14:paraId="37C97622" w14:textId="547B6BC9" w:rsidR="003240EF" w:rsidRDefault="003240EF">
      <w:pPr>
        <w:pStyle w:val="TOC3"/>
        <w:tabs>
          <w:tab w:val="left" w:pos="1134"/>
          <w:tab w:val="right" w:leader="dot" w:pos="10195"/>
        </w:tabs>
        <w:rPr>
          <w:rFonts w:eastAsiaTheme="minorEastAsia"/>
          <w:noProof/>
          <w:sz w:val="22"/>
          <w:lang w:eastAsia="en-GB"/>
        </w:rPr>
      </w:pPr>
      <w:r>
        <w:rPr>
          <w:noProof/>
        </w:rPr>
        <w:t>4.2.5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_Toc77847768 \h </w:instrText>
      </w:r>
      <w:r>
        <w:rPr>
          <w:noProof/>
        </w:rPr>
      </w:r>
      <w:r>
        <w:rPr>
          <w:noProof/>
        </w:rPr>
        <w:fldChar w:fldCharType="separate"/>
      </w:r>
      <w:r>
        <w:rPr>
          <w:noProof/>
        </w:rPr>
        <w:t>26</w:t>
      </w:r>
      <w:r>
        <w:rPr>
          <w:noProof/>
        </w:rPr>
        <w:fldChar w:fldCharType="end"/>
      </w:r>
    </w:p>
    <w:p w14:paraId="46C5D7AF" w14:textId="36C099CE" w:rsidR="003240EF" w:rsidRDefault="003240EF">
      <w:pPr>
        <w:pStyle w:val="TOC3"/>
        <w:tabs>
          <w:tab w:val="left" w:pos="1134"/>
          <w:tab w:val="right" w:leader="dot" w:pos="10195"/>
        </w:tabs>
        <w:rPr>
          <w:rFonts w:eastAsiaTheme="minorEastAsia"/>
          <w:noProof/>
          <w:sz w:val="22"/>
          <w:lang w:eastAsia="en-GB"/>
        </w:rPr>
      </w:pPr>
      <w:r>
        <w:rPr>
          <w:noProof/>
        </w:rPr>
        <w:t>4.2.6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_Toc77847769 \h </w:instrText>
      </w:r>
      <w:r>
        <w:rPr>
          <w:noProof/>
        </w:rPr>
      </w:r>
      <w:r>
        <w:rPr>
          <w:noProof/>
        </w:rPr>
        <w:fldChar w:fldCharType="separate"/>
      </w:r>
      <w:r>
        <w:rPr>
          <w:noProof/>
        </w:rPr>
        <w:t>26</w:t>
      </w:r>
      <w:r>
        <w:rPr>
          <w:noProof/>
        </w:rPr>
        <w:fldChar w:fldCharType="end"/>
      </w:r>
    </w:p>
    <w:p w14:paraId="2EF02C8B" w14:textId="57204F95" w:rsidR="003240EF" w:rsidRDefault="003240EF">
      <w:pPr>
        <w:pStyle w:val="TOC2"/>
        <w:rPr>
          <w:rFonts w:eastAsiaTheme="minorEastAsia"/>
          <w:color w:val="auto"/>
          <w:lang w:eastAsia="en-GB"/>
        </w:rPr>
      </w:pPr>
      <w:r>
        <w:t>4.3</w:t>
      </w:r>
      <w:r>
        <w:rPr>
          <w:rFonts w:eastAsiaTheme="minorEastAsia"/>
          <w:color w:val="auto"/>
          <w:lang w:eastAsia="en-GB"/>
        </w:rPr>
        <w:tab/>
      </w:r>
      <w:r>
        <w:t>Ship visit and VTS Data Management</w:t>
      </w:r>
      <w:r>
        <w:tab/>
      </w:r>
      <w:r>
        <w:fldChar w:fldCharType="begin"/>
      </w:r>
      <w:r>
        <w:instrText xml:space="preserve"> PAGEREF _Toc77847770 \h </w:instrText>
      </w:r>
      <w:r>
        <w:fldChar w:fldCharType="separate"/>
      </w:r>
      <w:r>
        <w:t>30</w:t>
      </w:r>
      <w:r>
        <w:fldChar w:fldCharType="end"/>
      </w:r>
    </w:p>
    <w:p w14:paraId="4EE98D6A" w14:textId="2DBC8B03" w:rsidR="003240EF" w:rsidRDefault="003240EF">
      <w:pPr>
        <w:pStyle w:val="TOC2"/>
        <w:rPr>
          <w:rFonts w:eastAsiaTheme="minorEastAsia"/>
          <w:color w:val="auto"/>
          <w:lang w:eastAsia="en-GB"/>
        </w:rPr>
      </w:pPr>
      <w:r w:rsidRPr="004B2D60">
        <w:t>4.4</w:t>
      </w:r>
      <w:r>
        <w:rPr>
          <w:rFonts w:eastAsiaTheme="minorEastAsia"/>
          <w:color w:val="auto"/>
          <w:lang w:eastAsia="en-GB"/>
        </w:rPr>
        <w:tab/>
      </w:r>
      <w:r w:rsidRPr="004B2D60">
        <w:t>Recording and Archiving</w:t>
      </w:r>
      <w:r>
        <w:tab/>
      </w:r>
      <w:r>
        <w:fldChar w:fldCharType="begin"/>
      </w:r>
      <w:r>
        <w:instrText xml:space="preserve"> PAGEREF _Toc77847771 \h </w:instrText>
      </w:r>
      <w:r>
        <w:fldChar w:fldCharType="separate"/>
      </w:r>
      <w:r>
        <w:t>31</w:t>
      </w:r>
      <w:r>
        <w:fldChar w:fldCharType="end"/>
      </w:r>
    </w:p>
    <w:p w14:paraId="70E2E8D5" w14:textId="1DA13CB8" w:rsidR="003240EF" w:rsidRDefault="003240EF">
      <w:pPr>
        <w:pStyle w:val="TOC1"/>
        <w:rPr>
          <w:rFonts w:eastAsiaTheme="minorEastAsia"/>
          <w:b w:val="0"/>
          <w:color w:val="auto"/>
          <w:lang w:eastAsia="en-GB"/>
        </w:rPr>
      </w:pPr>
      <w:r>
        <w:t>5</w:t>
      </w:r>
      <w:r>
        <w:rPr>
          <w:rFonts w:eastAsiaTheme="minorEastAsia"/>
          <w:b w:val="0"/>
          <w:color w:val="auto"/>
          <w:lang w:eastAsia="en-GB"/>
        </w:rPr>
        <w:tab/>
      </w:r>
      <w:r>
        <w:t>EXTERNAL Data EXCHANGE and Information Sharing</w:t>
      </w:r>
      <w:r>
        <w:tab/>
      </w:r>
      <w:r>
        <w:fldChar w:fldCharType="begin"/>
      </w:r>
      <w:r>
        <w:instrText xml:space="preserve"> PAGEREF _Toc77847772 \h </w:instrText>
      </w:r>
      <w:r>
        <w:fldChar w:fldCharType="separate"/>
      </w:r>
      <w:r>
        <w:t>31</w:t>
      </w:r>
      <w:r>
        <w:fldChar w:fldCharType="end"/>
      </w:r>
    </w:p>
    <w:p w14:paraId="4C0B1E9A" w14:textId="6BFE0025" w:rsidR="003240EF" w:rsidRDefault="003240EF">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_Toc77847773 \h </w:instrText>
      </w:r>
      <w:r>
        <w:fldChar w:fldCharType="separate"/>
      </w:r>
      <w:r>
        <w:t>31</w:t>
      </w:r>
      <w:r>
        <w:fldChar w:fldCharType="end"/>
      </w:r>
    </w:p>
    <w:p w14:paraId="61A1D116" w14:textId="1AB667BE" w:rsidR="003240EF" w:rsidRDefault="003240EF">
      <w:pPr>
        <w:pStyle w:val="TOC3"/>
        <w:tabs>
          <w:tab w:val="left" w:pos="1134"/>
          <w:tab w:val="right" w:leader="dot" w:pos="10195"/>
        </w:tabs>
        <w:rPr>
          <w:rFonts w:eastAsiaTheme="minorEastAsia"/>
          <w:noProof/>
          <w:sz w:val="22"/>
          <w:lang w:eastAsia="en-GB"/>
        </w:rPr>
      </w:pPr>
      <w:r>
        <w:rPr>
          <w:noProof/>
        </w:rPr>
        <w:t>5.1.1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_Toc77847774 \h </w:instrText>
      </w:r>
      <w:r>
        <w:rPr>
          <w:noProof/>
        </w:rPr>
      </w:r>
      <w:r>
        <w:rPr>
          <w:noProof/>
        </w:rPr>
        <w:fldChar w:fldCharType="separate"/>
      </w:r>
      <w:r>
        <w:rPr>
          <w:noProof/>
        </w:rPr>
        <w:t>32</w:t>
      </w:r>
      <w:r>
        <w:rPr>
          <w:noProof/>
        </w:rPr>
        <w:fldChar w:fldCharType="end"/>
      </w:r>
    </w:p>
    <w:p w14:paraId="17DF1C5A" w14:textId="4A8ED1C2" w:rsidR="003240EF" w:rsidRDefault="003240EF">
      <w:pPr>
        <w:pStyle w:val="TOC3"/>
        <w:tabs>
          <w:tab w:val="left" w:pos="1134"/>
          <w:tab w:val="right" w:leader="dot" w:pos="10195"/>
        </w:tabs>
        <w:rPr>
          <w:rFonts w:eastAsiaTheme="minorEastAsia"/>
          <w:noProof/>
          <w:sz w:val="22"/>
          <w:lang w:eastAsia="en-GB"/>
        </w:rPr>
      </w:pPr>
      <w:r>
        <w:rPr>
          <w:noProof/>
        </w:rPr>
        <w:t>5.1.2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_Toc77847775 \h </w:instrText>
      </w:r>
      <w:r>
        <w:rPr>
          <w:noProof/>
        </w:rPr>
      </w:r>
      <w:r>
        <w:rPr>
          <w:noProof/>
        </w:rPr>
        <w:fldChar w:fldCharType="separate"/>
      </w:r>
      <w:r>
        <w:rPr>
          <w:noProof/>
        </w:rPr>
        <w:t>32</w:t>
      </w:r>
      <w:r>
        <w:rPr>
          <w:noProof/>
        </w:rPr>
        <w:fldChar w:fldCharType="end"/>
      </w:r>
    </w:p>
    <w:p w14:paraId="654F56A0" w14:textId="00816450" w:rsidR="003240EF" w:rsidRDefault="003240EF">
      <w:pPr>
        <w:pStyle w:val="TOC2"/>
        <w:rPr>
          <w:rFonts w:eastAsiaTheme="minorEastAsia"/>
          <w:color w:val="auto"/>
          <w:lang w:eastAsia="en-GB"/>
        </w:rPr>
      </w:pPr>
      <w:r>
        <w:t>5.2</w:t>
      </w:r>
      <w:r>
        <w:rPr>
          <w:rFonts w:eastAsiaTheme="minorEastAsia"/>
          <w:color w:val="auto"/>
          <w:lang w:eastAsia="en-GB"/>
        </w:rPr>
        <w:tab/>
      </w:r>
      <w:r>
        <w:t>E-navigation</w:t>
      </w:r>
      <w:r>
        <w:tab/>
      </w:r>
      <w:r>
        <w:fldChar w:fldCharType="begin"/>
      </w:r>
      <w:r>
        <w:instrText xml:space="preserve"> PAGEREF _Toc77847776 \h </w:instrText>
      </w:r>
      <w:r>
        <w:fldChar w:fldCharType="separate"/>
      </w:r>
      <w:r>
        <w:t>32</w:t>
      </w:r>
      <w:r>
        <w:fldChar w:fldCharType="end"/>
      </w:r>
    </w:p>
    <w:p w14:paraId="2FBB1F3A" w14:textId="63CF6EDA" w:rsidR="003240EF" w:rsidRDefault="003240EF">
      <w:pPr>
        <w:pStyle w:val="TOC2"/>
        <w:rPr>
          <w:rFonts w:eastAsiaTheme="minorEastAsia"/>
          <w:color w:val="auto"/>
          <w:lang w:eastAsia="en-GB"/>
        </w:rPr>
      </w:pPr>
      <w:r>
        <w:t>5.3</w:t>
      </w:r>
      <w:r>
        <w:rPr>
          <w:rFonts w:eastAsiaTheme="minorEastAsia"/>
          <w:color w:val="auto"/>
          <w:lang w:eastAsia="en-GB"/>
        </w:rPr>
        <w:tab/>
      </w:r>
      <w:r>
        <w:t>IHO/IALA Data modelling domains</w:t>
      </w:r>
      <w:r>
        <w:tab/>
      </w:r>
      <w:r>
        <w:fldChar w:fldCharType="begin"/>
      </w:r>
      <w:r>
        <w:instrText xml:space="preserve"> PAGEREF _Toc77847777 \h </w:instrText>
      </w:r>
      <w:r>
        <w:fldChar w:fldCharType="separate"/>
      </w:r>
      <w:r>
        <w:t>32</w:t>
      </w:r>
      <w:r>
        <w:fldChar w:fldCharType="end"/>
      </w:r>
    </w:p>
    <w:p w14:paraId="38A9CB83" w14:textId="4CE468E9" w:rsidR="003240EF" w:rsidRDefault="003240EF">
      <w:pPr>
        <w:pStyle w:val="TOC2"/>
        <w:rPr>
          <w:rFonts w:eastAsiaTheme="minorEastAsia"/>
          <w:color w:val="auto"/>
          <w:lang w:eastAsia="en-GB"/>
        </w:rPr>
      </w:pPr>
      <w:r>
        <w:t>5.4</w:t>
      </w:r>
      <w:r>
        <w:rPr>
          <w:rFonts w:eastAsiaTheme="minorEastAsia"/>
          <w:color w:val="auto"/>
          <w:lang w:eastAsia="en-GB"/>
        </w:rPr>
        <w:tab/>
      </w:r>
      <w:r>
        <w:t>Characteristics of External Information Exchange in VTS</w:t>
      </w:r>
      <w:r>
        <w:tab/>
      </w:r>
      <w:r>
        <w:fldChar w:fldCharType="begin"/>
      </w:r>
      <w:r>
        <w:instrText xml:space="preserve"> PAGEREF _Toc77847778 \h </w:instrText>
      </w:r>
      <w:r>
        <w:fldChar w:fldCharType="separate"/>
      </w:r>
      <w:r>
        <w:t>33</w:t>
      </w:r>
      <w:r>
        <w:fldChar w:fldCharType="end"/>
      </w:r>
    </w:p>
    <w:p w14:paraId="64F13974" w14:textId="41AF39F6" w:rsidR="003240EF" w:rsidRDefault="003240EF">
      <w:pPr>
        <w:pStyle w:val="TOC2"/>
        <w:rPr>
          <w:rFonts w:eastAsiaTheme="minorEastAsia"/>
          <w:color w:val="auto"/>
          <w:lang w:eastAsia="en-GB"/>
        </w:rPr>
      </w:pPr>
      <w:r>
        <w:t>5.5</w:t>
      </w:r>
      <w:r>
        <w:rPr>
          <w:rFonts w:eastAsiaTheme="minorEastAsia"/>
          <w:color w:val="auto"/>
          <w:lang w:eastAsia="en-GB"/>
        </w:rPr>
        <w:tab/>
      </w:r>
      <w:r>
        <w:t>Data Management Considerations</w:t>
      </w:r>
      <w:r>
        <w:tab/>
      </w:r>
      <w:r>
        <w:fldChar w:fldCharType="begin"/>
      </w:r>
      <w:r>
        <w:instrText xml:space="preserve"> PAGEREF _Toc77847779 \h </w:instrText>
      </w:r>
      <w:r>
        <w:fldChar w:fldCharType="separate"/>
      </w:r>
      <w:r>
        <w:t>35</w:t>
      </w:r>
      <w:r>
        <w:fldChar w:fldCharType="end"/>
      </w:r>
    </w:p>
    <w:p w14:paraId="15360151" w14:textId="0CA4191C" w:rsidR="003240EF" w:rsidRDefault="003240EF">
      <w:pPr>
        <w:pStyle w:val="TOC3"/>
        <w:tabs>
          <w:tab w:val="left" w:pos="1134"/>
          <w:tab w:val="right" w:leader="dot" w:pos="10195"/>
        </w:tabs>
        <w:rPr>
          <w:rFonts w:eastAsiaTheme="minorEastAsia"/>
          <w:noProof/>
          <w:sz w:val="22"/>
          <w:lang w:eastAsia="en-GB"/>
        </w:rPr>
      </w:pPr>
      <w:r>
        <w:rPr>
          <w:noProof/>
        </w:rPr>
        <w:t>5.5.1</w:t>
      </w:r>
      <w:r>
        <w:rPr>
          <w:rFonts w:eastAsiaTheme="minorEastAsia"/>
          <w:noProof/>
          <w:sz w:val="22"/>
          <w:lang w:eastAsia="en-GB"/>
        </w:rPr>
        <w:tab/>
      </w:r>
      <w:r>
        <w:rPr>
          <w:noProof/>
        </w:rPr>
        <w:t>Data Validity</w:t>
      </w:r>
      <w:r>
        <w:rPr>
          <w:noProof/>
        </w:rPr>
        <w:tab/>
      </w:r>
      <w:r>
        <w:rPr>
          <w:noProof/>
        </w:rPr>
        <w:fldChar w:fldCharType="begin"/>
      </w:r>
      <w:r>
        <w:rPr>
          <w:noProof/>
        </w:rPr>
        <w:instrText xml:space="preserve"> PAGEREF _Toc77847780 \h </w:instrText>
      </w:r>
      <w:r>
        <w:rPr>
          <w:noProof/>
        </w:rPr>
      </w:r>
      <w:r>
        <w:rPr>
          <w:noProof/>
        </w:rPr>
        <w:fldChar w:fldCharType="separate"/>
      </w:r>
      <w:r>
        <w:rPr>
          <w:noProof/>
        </w:rPr>
        <w:t>35</w:t>
      </w:r>
      <w:r>
        <w:rPr>
          <w:noProof/>
        </w:rPr>
        <w:fldChar w:fldCharType="end"/>
      </w:r>
    </w:p>
    <w:p w14:paraId="53DD42A9" w14:textId="6D1C55BA" w:rsidR="003240EF" w:rsidRDefault="003240EF">
      <w:pPr>
        <w:pStyle w:val="TOC3"/>
        <w:tabs>
          <w:tab w:val="left" w:pos="1134"/>
          <w:tab w:val="right" w:leader="dot" w:pos="10195"/>
        </w:tabs>
        <w:rPr>
          <w:rFonts w:eastAsiaTheme="minorEastAsia"/>
          <w:noProof/>
          <w:sz w:val="22"/>
          <w:lang w:eastAsia="en-GB"/>
        </w:rPr>
      </w:pPr>
      <w:r>
        <w:rPr>
          <w:noProof/>
        </w:rPr>
        <w:t>5.5.2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_Toc77847781 \h </w:instrText>
      </w:r>
      <w:r>
        <w:rPr>
          <w:noProof/>
        </w:rPr>
      </w:r>
      <w:r>
        <w:rPr>
          <w:noProof/>
        </w:rPr>
        <w:fldChar w:fldCharType="separate"/>
      </w:r>
      <w:r>
        <w:rPr>
          <w:noProof/>
        </w:rPr>
        <w:t>35</w:t>
      </w:r>
      <w:r>
        <w:rPr>
          <w:noProof/>
        </w:rPr>
        <w:fldChar w:fldCharType="end"/>
      </w:r>
    </w:p>
    <w:p w14:paraId="6A533D1C" w14:textId="50C539CE" w:rsidR="003240EF" w:rsidRDefault="003240EF">
      <w:pPr>
        <w:pStyle w:val="TOC3"/>
        <w:tabs>
          <w:tab w:val="left" w:pos="1134"/>
          <w:tab w:val="right" w:leader="dot" w:pos="10195"/>
        </w:tabs>
        <w:rPr>
          <w:rFonts w:eastAsiaTheme="minorEastAsia"/>
          <w:noProof/>
          <w:sz w:val="22"/>
          <w:lang w:eastAsia="en-GB"/>
        </w:rPr>
      </w:pPr>
      <w:r>
        <w:rPr>
          <w:noProof/>
        </w:rPr>
        <w:t>5.5.3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_Toc77847782 \h </w:instrText>
      </w:r>
      <w:r>
        <w:rPr>
          <w:noProof/>
        </w:rPr>
      </w:r>
      <w:r>
        <w:rPr>
          <w:noProof/>
        </w:rPr>
        <w:fldChar w:fldCharType="separate"/>
      </w:r>
      <w:r>
        <w:rPr>
          <w:noProof/>
        </w:rPr>
        <w:t>35</w:t>
      </w:r>
      <w:r>
        <w:rPr>
          <w:noProof/>
        </w:rPr>
        <w:fldChar w:fldCharType="end"/>
      </w:r>
    </w:p>
    <w:p w14:paraId="165C54B5" w14:textId="1C24DF2B" w:rsidR="003240EF" w:rsidRDefault="003240EF">
      <w:pPr>
        <w:pStyle w:val="TOC3"/>
        <w:tabs>
          <w:tab w:val="left" w:pos="1134"/>
          <w:tab w:val="right" w:leader="dot" w:pos="10195"/>
        </w:tabs>
        <w:rPr>
          <w:rFonts w:eastAsiaTheme="minorEastAsia"/>
          <w:noProof/>
          <w:sz w:val="22"/>
          <w:lang w:eastAsia="en-GB"/>
        </w:rPr>
      </w:pPr>
      <w:r>
        <w:rPr>
          <w:noProof/>
        </w:rPr>
        <w:t>5.5.4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_Toc77847783 \h </w:instrText>
      </w:r>
      <w:r>
        <w:rPr>
          <w:noProof/>
        </w:rPr>
      </w:r>
      <w:r>
        <w:rPr>
          <w:noProof/>
        </w:rPr>
        <w:fldChar w:fldCharType="separate"/>
      </w:r>
      <w:r>
        <w:rPr>
          <w:noProof/>
        </w:rPr>
        <w:t>36</w:t>
      </w:r>
      <w:r>
        <w:rPr>
          <w:noProof/>
        </w:rPr>
        <w:fldChar w:fldCharType="end"/>
      </w:r>
    </w:p>
    <w:p w14:paraId="6F2A6F0E" w14:textId="084F06BD" w:rsidR="003240EF" w:rsidRDefault="003240EF">
      <w:pPr>
        <w:pStyle w:val="TOC3"/>
        <w:tabs>
          <w:tab w:val="left" w:pos="1134"/>
          <w:tab w:val="right" w:leader="dot" w:pos="10195"/>
        </w:tabs>
        <w:rPr>
          <w:rFonts w:eastAsiaTheme="minorEastAsia"/>
          <w:noProof/>
          <w:sz w:val="22"/>
          <w:lang w:eastAsia="en-GB"/>
        </w:rPr>
      </w:pPr>
      <w:r>
        <w:rPr>
          <w:noProof/>
        </w:rPr>
        <w:t>5.5.5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_Toc77847784 \h </w:instrText>
      </w:r>
      <w:r>
        <w:rPr>
          <w:noProof/>
        </w:rPr>
      </w:r>
      <w:r>
        <w:rPr>
          <w:noProof/>
        </w:rPr>
        <w:fldChar w:fldCharType="separate"/>
      </w:r>
      <w:r>
        <w:rPr>
          <w:noProof/>
        </w:rPr>
        <w:t>36</w:t>
      </w:r>
      <w:r>
        <w:rPr>
          <w:noProof/>
        </w:rPr>
        <w:fldChar w:fldCharType="end"/>
      </w:r>
    </w:p>
    <w:p w14:paraId="49F35AFB" w14:textId="7A68F649" w:rsidR="003240EF" w:rsidRDefault="003240EF">
      <w:pPr>
        <w:pStyle w:val="TOC3"/>
        <w:tabs>
          <w:tab w:val="left" w:pos="1134"/>
          <w:tab w:val="right" w:leader="dot" w:pos="10195"/>
        </w:tabs>
        <w:rPr>
          <w:rFonts w:eastAsiaTheme="minorEastAsia"/>
          <w:noProof/>
          <w:sz w:val="22"/>
          <w:lang w:eastAsia="en-GB"/>
        </w:rPr>
      </w:pPr>
      <w:r>
        <w:rPr>
          <w:noProof/>
        </w:rPr>
        <w:t>5.5.6</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_Toc77847785 \h </w:instrText>
      </w:r>
      <w:r>
        <w:rPr>
          <w:noProof/>
        </w:rPr>
      </w:r>
      <w:r>
        <w:rPr>
          <w:noProof/>
        </w:rPr>
        <w:fldChar w:fldCharType="separate"/>
      </w:r>
      <w:r>
        <w:rPr>
          <w:noProof/>
        </w:rPr>
        <w:t>36</w:t>
      </w:r>
      <w:r>
        <w:rPr>
          <w:noProof/>
        </w:rPr>
        <w:fldChar w:fldCharType="end"/>
      </w:r>
    </w:p>
    <w:p w14:paraId="43BD440C" w14:textId="3E56668C"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lastRenderedPageBreak/>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852876" w:rsidRDefault="00790277" w:rsidP="003274DB">
      <w:pPr>
        <w:rPr>
          <w:lang w:val="en-US"/>
          <w:rPrChange w:id="3" w:author="Dunn, Karen" w:date="2021-03-22T13:46:00Z">
            <w:rPr>
              <w:lang w:val="fr-FR"/>
            </w:rPr>
          </w:rPrChange>
        </w:rPr>
        <w:sectPr w:rsidR="00790277" w:rsidRPr="00852876"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4" w:name="_Toc77847716"/>
      <w:r>
        <w:lastRenderedPageBreak/>
        <w:t>INTRODUCTION</w:t>
      </w:r>
      <w:bookmarkEnd w:id="4"/>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r w:rsidRPr="006325BF">
        <w:t xml:space="preserve">G.1111 Establishing Functional and Performance Requirements for VTS systems </w:t>
      </w:r>
    </w:p>
    <w:p w14:paraId="07EF2BAC" w14:textId="763E5030" w:rsidR="0074379A" w:rsidRPr="0074379A" w:rsidRDefault="0074379A" w:rsidP="0074379A">
      <w:pPr>
        <w:pStyle w:val="Bullet1"/>
        <w:rPr>
          <w:b/>
          <w:bCs/>
        </w:rPr>
      </w:pPr>
      <w:r w:rsidRPr="0074379A">
        <w:rPr>
          <w:b/>
          <w:bCs/>
        </w:rPr>
        <w:t>G.1111-1 Producing Requirements for the Core VTS system (this guideline)</w:t>
      </w:r>
    </w:p>
    <w:p w14:paraId="7D6B0B18" w14:textId="4285CD53" w:rsidR="0074379A" w:rsidRPr="006325BF" w:rsidRDefault="0074379A" w:rsidP="0074379A">
      <w:pPr>
        <w:pStyle w:val="Bullet1"/>
      </w:pPr>
      <w:r w:rsidRPr="006325BF">
        <w:t xml:space="preserve">G.1111-2 Producing Requirements for Voice Communications </w:t>
      </w:r>
    </w:p>
    <w:p w14:paraId="0E959EF8" w14:textId="764D7004" w:rsidR="0074379A" w:rsidRPr="006325BF" w:rsidRDefault="0074379A" w:rsidP="0074379A">
      <w:pPr>
        <w:pStyle w:val="Bullet1"/>
      </w:pPr>
      <w:r w:rsidRPr="006325BF">
        <w:t xml:space="preserve">G.1111-3 Producing Requirements for RADAR systems </w:t>
      </w:r>
    </w:p>
    <w:p w14:paraId="1D003E54" w14:textId="18213383" w:rsidR="0074379A" w:rsidRPr="006325BF" w:rsidRDefault="0074379A" w:rsidP="0074379A">
      <w:pPr>
        <w:pStyle w:val="Bullet1"/>
      </w:pPr>
      <w:r w:rsidRPr="006325BF">
        <w:t xml:space="preserve">G.1111-4 Producing Requirements for AIS and VDES systems </w:t>
      </w:r>
    </w:p>
    <w:p w14:paraId="2D63D2C4" w14:textId="267A0D28" w:rsidR="0074379A" w:rsidRPr="006325BF" w:rsidRDefault="0074379A" w:rsidP="0074379A">
      <w:pPr>
        <w:pStyle w:val="Bullet1"/>
      </w:pPr>
      <w:r w:rsidRPr="006325BF">
        <w:t xml:space="preserve">G.1111-5 Producing Requirements for Environment Monitoring systems </w:t>
      </w:r>
    </w:p>
    <w:p w14:paraId="69997028" w14:textId="47A7F207" w:rsidR="0074379A" w:rsidRPr="006325BF" w:rsidRDefault="0074379A" w:rsidP="0074379A">
      <w:pPr>
        <w:pStyle w:val="Bullet1"/>
      </w:pPr>
      <w:r w:rsidRPr="006325BF">
        <w:t xml:space="preserve">G.1111-6 Producing Requirements for Electro Optical systems </w:t>
      </w:r>
    </w:p>
    <w:p w14:paraId="3E70AF42" w14:textId="1BC3CCED" w:rsidR="0074379A" w:rsidRPr="006325BF" w:rsidRDefault="0074379A" w:rsidP="0074379A">
      <w:pPr>
        <w:pStyle w:val="Bullet1"/>
      </w:pPr>
      <w:r w:rsidRPr="006325BF">
        <w:t xml:space="preserve">G.1111-7 Producing Requirements for Radio Direction Finder systems </w:t>
      </w:r>
    </w:p>
    <w:p w14:paraId="04005311" w14:textId="0BFA068C" w:rsidR="0074379A" w:rsidRPr="006325BF" w:rsidRDefault="0074379A" w:rsidP="0074379A">
      <w:pPr>
        <w:pStyle w:val="Bullet1"/>
      </w:pPr>
      <w:r w:rsidRPr="006325BF">
        <w:t xml:space="preserve">G.1111-8 Producing Requirements for Long Range Sensor systems </w:t>
      </w:r>
    </w:p>
    <w:p w14:paraId="1B7F6FB8" w14:textId="683A1E75" w:rsidR="0074379A" w:rsidRDefault="0074379A" w:rsidP="0074379A">
      <w:pPr>
        <w:pStyle w:val="Bullet1"/>
      </w:pPr>
      <w:r w:rsidRPr="006325BF">
        <w:t xml:space="preserve">G.1111-9 Producing </w:t>
      </w:r>
      <w:r w:rsidR="00C977C5">
        <w:t xml:space="preserve">Framework for </w:t>
      </w:r>
      <w:r w:rsidRPr="006325BF">
        <w:t xml:space="preserve">Acceptance </w:t>
      </w:r>
      <w:r w:rsidR="00C977C5">
        <w:t>of</w:t>
      </w:r>
      <w:r w:rsidRPr="006325BF">
        <w:t xml:space="preserve"> VTS Systems</w:t>
      </w:r>
      <w:r>
        <w:t>.</w:t>
      </w:r>
    </w:p>
    <w:p w14:paraId="5D408A7B" w14:textId="1CC8FBEB" w:rsidR="000D341B" w:rsidRDefault="00F52355" w:rsidP="0074379A">
      <w:pPr>
        <w:pStyle w:val="BodyText"/>
      </w:pPr>
      <w:r>
        <w:t xml:space="preserve">VTS systems are developing new capabilities and functionality as technology advances and as VTS requirements evolve.  The new </w:t>
      </w:r>
      <w:commentRangeStart w:id="5"/>
      <w:r>
        <w:t xml:space="preserve">IMO Resolution (Guidelines for Vessel Traffic Services) </w:t>
      </w:r>
      <w:commentRangeEnd w:id="5"/>
      <w:r w:rsidR="00695B02">
        <w:rPr>
          <w:rStyle w:val="CommentReference"/>
        </w:rPr>
        <w:commentReference w:id="5"/>
      </w:r>
      <w:r>
        <w:t xml:space="preserve">promotes more interaction between VTS systems and recommends greater connectivity to </w:t>
      </w:r>
      <w:r w:rsidR="00695B02">
        <w:t>external third-party</w:t>
      </w:r>
      <w:r>
        <w:t xml:space="preserve"> services.  It is </w:t>
      </w:r>
      <w:r w:rsidR="00095832">
        <w:t>anticipated</w:t>
      </w:r>
      <w:r>
        <w:t xml:space="preserve"> that VTS systems will be developing new capabilities and functionality over the coming years as such services become available and digital services evolve.  </w:t>
      </w:r>
    </w:p>
    <w:p w14:paraId="65752C5A" w14:textId="2B528406" w:rsidR="00441456" w:rsidRDefault="00441456" w:rsidP="0074379A">
      <w:pPr>
        <w:pStyle w:val="BodyText"/>
      </w:pPr>
      <w:r>
        <w:rPr>
          <w:lang w:eastAsia="de-DE"/>
        </w:rPr>
        <w:t>For example, t</w:t>
      </w:r>
      <w:r w:rsidRPr="001D5602">
        <w:rPr>
          <w:lang w:eastAsia="de-DE"/>
        </w:rPr>
        <w:t xml:space="preserve">he </w:t>
      </w:r>
      <w:r>
        <w:rPr>
          <w:lang w:eastAsia="de-DE"/>
        </w:rPr>
        <w:t>development</w:t>
      </w:r>
      <w:r w:rsidRPr="001D5602">
        <w:rPr>
          <w:lang w:eastAsia="de-DE"/>
        </w:rPr>
        <w:t xml:space="preserve"> of Maritime Autonomous Surface Ships (MASS) is progressing.  At the time of </w:t>
      </w:r>
      <w:r>
        <w:rPr>
          <w:lang w:eastAsia="de-DE"/>
        </w:rPr>
        <w:t>publishing</w:t>
      </w:r>
      <w:r w:rsidRPr="001D5602">
        <w:rPr>
          <w:lang w:eastAsia="de-DE"/>
        </w:rPr>
        <w:t xml:space="preserve"> this guideline, IALA </w:t>
      </w:r>
      <w:r>
        <w:rPr>
          <w:lang w:eastAsia="de-DE"/>
        </w:rPr>
        <w:t>is producing</w:t>
      </w:r>
      <w:r w:rsidRPr="001D5602">
        <w:rPr>
          <w:lang w:eastAsia="de-DE"/>
        </w:rPr>
        <w:t xml:space="preserve"> a new guideline titled “Guideline on the implications of maritime autonomous surface ships from a VTS perspective”</w:t>
      </w:r>
      <w:r>
        <w:rPr>
          <w:lang w:eastAsia="de-DE"/>
        </w:rPr>
        <w:t>.</w:t>
      </w:r>
    </w:p>
    <w:p w14:paraId="3811A67B" w14:textId="667EBCF3" w:rsidR="00F52355" w:rsidRDefault="00F52355" w:rsidP="0074379A">
      <w:pPr>
        <w:pStyle w:val="BodyText"/>
      </w:pPr>
      <w:r>
        <w:t xml:space="preserve">A VTS system </w:t>
      </w:r>
      <w:r w:rsidR="00095832">
        <w:t>primarily</w:t>
      </w:r>
      <w:r>
        <w:t xml:space="preserve"> comprises three elements: a</w:t>
      </w:r>
      <w:r w:rsidR="00095832">
        <w:t>n</w:t>
      </w:r>
      <w:r>
        <w:t xml:space="preserve"> IT platform, software</w:t>
      </w:r>
      <w:r w:rsidR="000D341B">
        <w:t xml:space="preserve"> functionality</w:t>
      </w:r>
      <w:r>
        <w:t xml:space="preserve"> and a suite of communication devices and sensors.  The Communication devices and sensors are each covered by the new Guidelines G.1111-2 to G.1111-8.  This document is defined as the core VTS system because it comprises the IT platform and the software that creates the Traffic image, processes sensor data and provides tools to support decision making.  Whilst most communication devices and sensors are unlikely to change over coming years, the software functionality offered by the core VTS system is expected to change </w:t>
      </w:r>
      <w:r w:rsidR="000D341B">
        <w:t xml:space="preserve">with the currently evolving requirements </w:t>
      </w:r>
      <w:r>
        <w:t xml:space="preserve">and therefore it is expected that this document </w:t>
      </w:r>
      <w:r w:rsidR="000D341B">
        <w:t xml:space="preserve">(G.1111-1) </w:t>
      </w:r>
      <w:r>
        <w:t xml:space="preserve">will be updated more frequently than other G.1111 Guidelines.  </w:t>
      </w:r>
      <w:r w:rsidR="000D341B">
        <w:t xml:space="preserve">VTS providers are therefore recommended to regularly monitor the document status to ensure that the latest version is being used.  </w:t>
      </w:r>
    </w:p>
    <w:p w14:paraId="02EDB6B2" w14:textId="2C415DAF" w:rsidR="0074379A" w:rsidRPr="007132D5" w:rsidRDefault="0074379A" w:rsidP="0074379A">
      <w:pPr>
        <w:pStyle w:val="BodyText"/>
      </w:pPr>
      <w:commentRangeStart w:id="6"/>
      <w:r w:rsidRPr="007132D5">
        <w:t xml:space="preserve">The main purpose of this document is to assist the </w:t>
      </w:r>
      <w:commentRangeStart w:id="7"/>
      <w:r w:rsidRPr="007132D5">
        <w:t xml:space="preserve">VTS </w:t>
      </w:r>
      <w:r w:rsidR="00192B98">
        <w:t>Provider</w:t>
      </w:r>
      <w:r w:rsidR="00192B98" w:rsidRPr="007132D5">
        <w:t xml:space="preserve"> </w:t>
      </w:r>
      <w:commentRangeEnd w:id="7"/>
      <w:r w:rsidR="0045431D">
        <w:rPr>
          <w:rStyle w:val="CommentReference"/>
        </w:rPr>
        <w:commentReference w:id="7"/>
      </w:r>
      <w:r w:rsidRPr="007132D5">
        <w:t>in preparing the operation</w:t>
      </w:r>
      <w:r w:rsidR="00D45407">
        <w:t>al requirements for the</w:t>
      </w:r>
      <w:r w:rsidRPr="007132D5">
        <w:t xml:space="preserve"> </w:t>
      </w:r>
      <w:r>
        <w:t xml:space="preserve">core </w:t>
      </w:r>
      <w:r w:rsidRPr="007132D5">
        <w:t>VTS system.</w:t>
      </w:r>
      <w:commentRangeEnd w:id="6"/>
      <w:r w:rsidR="0045431D">
        <w:rPr>
          <w:rStyle w:val="CommentReference"/>
        </w:rPr>
        <w:commentReference w:id="6"/>
      </w:r>
      <w:r w:rsidR="000D341B">
        <w:t xml:space="preserve">  For the purpose of maintaining traceability to the previous version of G.1111, this document is structured around the same sub-section titles as was used in that document.  </w:t>
      </w:r>
    </w:p>
    <w:p w14:paraId="74867DC3" w14:textId="5BBAA4D0" w:rsidR="0074379A" w:rsidRPr="007132D5" w:rsidRDefault="0074379A" w:rsidP="0074379A">
      <w:pPr>
        <w:pStyle w:val="BodyText"/>
      </w:pPr>
      <w:r w:rsidRPr="007132D5">
        <w:t xml:space="preserve">The document </w:t>
      </w:r>
      <w:r>
        <w:t>focuses on the human aspects of the</w:t>
      </w:r>
      <w:r w:rsidRPr="007132D5">
        <w:t xml:space="preserve"> </w:t>
      </w:r>
      <w:r w:rsidR="00192B98">
        <w:t>VTS S</w:t>
      </w:r>
      <w:r w:rsidR="00192B98" w:rsidRPr="007132D5">
        <w:t xml:space="preserve">ystem </w:t>
      </w:r>
      <w:r w:rsidRPr="007132D5">
        <w:t>design</w:t>
      </w:r>
      <w:r>
        <w:t xml:space="preserve"> including</w:t>
      </w:r>
      <w:r w:rsidRPr="007132D5">
        <w:t>:</w:t>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8" w:name="_Toc418521413"/>
      <w:bookmarkStart w:id="9" w:name="_Toc418597372"/>
      <w:bookmarkStart w:id="10" w:name="_Toc452276975"/>
      <w:bookmarkStart w:id="11" w:name="_Toc77847717"/>
      <w:r w:rsidRPr="007132D5">
        <w:t>Definitions</w:t>
      </w:r>
      <w:bookmarkEnd w:id="8"/>
      <w:bookmarkEnd w:id="9"/>
      <w:bookmarkEnd w:id="10"/>
      <w:bookmarkEnd w:id="11"/>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commentRangeStart w:id="12"/>
            <w:commentRangeStart w:id="13"/>
            <w:r w:rsidRPr="007132D5">
              <w:rPr>
                <w:b/>
              </w:rPr>
              <w:lastRenderedPageBreak/>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5748E7C4" w:rsidR="0074379A" w:rsidRPr="007132D5" w:rsidRDefault="0074379A" w:rsidP="0074379A">
            <w:pPr>
              <w:pStyle w:val="BodyText"/>
            </w:pPr>
            <w:r w:rsidRPr="007132D5">
              <w:t>within th</w:t>
            </w:r>
            <w:ins w:id="14" w:author="Steve Guest" w:date="2021-06-01T09:19:00Z">
              <w:r w:rsidR="0045431D">
                <w:t>e G.1111 guidelines</w:t>
              </w:r>
            </w:ins>
            <w:del w:id="15" w:author="Steve Guest" w:date="2021-06-01T09:19:00Z">
              <w:r w:rsidRPr="007132D5" w:rsidDel="0045431D">
                <w:delText>is docu</w:delText>
              </w:r>
            </w:del>
            <w:del w:id="16" w:author="Steve Guest" w:date="2021-06-01T09:20:00Z">
              <w:r w:rsidRPr="007132D5" w:rsidDel="0045431D">
                <w:delText>ment</w:delText>
              </w:r>
            </w:del>
            <w:r w:rsidRPr="007132D5">
              <w:t xml:space="preserve">, the VTS System is the </w:t>
            </w:r>
            <w:r>
              <w:t xml:space="preserve">VTS </w:t>
            </w:r>
            <w:r w:rsidRPr="007132D5">
              <w:t>software</w:t>
            </w:r>
            <w:ins w:id="17" w:author="Steve Guest [2]" w:date="2019-02-27T00:20:00Z">
              <w:r>
                <w:t>,</w:t>
              </w:r>
            </w:ins>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3F7A921C" w:rsidR="0074379A" w:rsidRPr="007132D5" w:rsidRDefault="0074379A" w:rsidP="0074379A">
            <w:pPr>
              <w:pStyle w:val="BodyText"/>
            </w:pPr>
            <w:r w:rsidRPr="007132D5">
              <w:t>within th</w:t>
            </w:r>
            <w:ins w:id="18" w:author="Steve Guest" w:date="2021-06-01T09:20:00Z">
              <w:r w:rsidR="0045431D">
                <w:t>e G.1111 guidelines</w:t>
              </w:r>
            </w:ins>
            <w:del w:id="19" w:author="Steve Guest" w:date="2021-06-01T09:20:00Z">
              <w:r w:rsidRPr="007132D5" w:rsidDel="0045431D">
                <w:delText>is document</w:delText>
              </w:r>
            </w:del>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commentRangeEnd w:id="12"/>
            <w:r w:rsidR="0045431D">
              <w:rPr>
                <w:rStyle w:val="CommentReference"/>
              </w:rPr>
              <w:commentReference w:id="12"/>
            </w:r>
            <w:r w:rsidR="00FC7D76">
              <w:rPr>
                <w:rStyle w:val="CommentReference"/>
              </w:rPr>
              <w:commentReference w:id="13"/>
            </w:r>
          </w:p>
        </w:tc>
      </w:tr>
      <w:commentRangeEnd w:id="13"/>
      <w:tr w:rsidR="00D803E5" w:rsidRPr="007132D5" w14:paraId="544F07A6" w14:textId="77777777" w:rsidTr="0074379A">
        <w:trPr>
          <w:ins w:id="20" w:author="Steve Guest" w:date="2021-03-22T11:36:00Z"/>
        </w:trPr>
        <w:tc>
          <w:tcPr>
            <w:tcW w:w="1745" w:type="dxa"/>
          </w:tcPr>
          <w:p w14:paraId="0DF03C05" w14:textId="43F71377" w:rsidR="00D803E5" w:rsidRPr="007132D5" w:rsidRDefault="00D803E5" w:rsidP="0074379A">
            <w:pPr>
              <w:pStyle w:val="BodyText"/>
              <w:rPr>
                <w:ins w:id="21" w:author="Steve Guest" w:date="2021-03-22T11:36:00Z"/>
                <w:b/>
              </w:rPr>
            </w:pPr>
            <w:ins w:id="22" w:author="Steve Guest" w:date="2021-03-22T11:36:00Z">
              <w:r>
                <w:rPr>
                  <w:b/>
                </w:rPr>
                <w:t>VTS User</w:t>
              </w:r>
            </w:ins>
          </w:p>
        </w:tc>
        <w:tc>
          <w:tcPr>
            <w:tcW w:w="425" w:type="dxa"/>
          </w:tcPr>
          <w:p w14:paraId="543B3F5E" w14:textId="22C61F82" w:rsidR="00D803E5" w:rsidRPr="007132D5" w:rsidRDefault="00D803E5" w:rsidP="0074379A">
            <w:pPr>
              <w:pStyle w:val="BodyText"/>
              <w:rPr>
                <w:ins w:id="23" w:author="Steve Guest" w:date="2021-03-22T11:36:00Z"/>
              </w:rPr>
            </w:pPr>
            <w:ins w:id="24" w:author="Steve Guest" w:date="2021-03-22T11:36:00Z">
              <w:r>
                <w:t>-</w:t>
              </w:r>
            </w:ins>
          </w:p>
        </w:tc>
        <w:tc>
          <w:tcPr>
            <w:tcW w:w="7684" w:type="dxa"/>
          </w:tcPr>
          <w:p w14:paraId="7FFAD1C9" w14:textId="77DF2E05" w:rsidR="00D803E5" w:rsidRPr="007132D5" w:rsidRDefault="006E466D" w:rsidP="0074379A">
            <w:pPr>
              <w:pStyle w:val="BodyText"/>
              <w:rPr>
                <w:ins w:id="25" w:author="Steve Guest" w:date="2021-03-22T11:36:00Z"/>
              </w:rPr>
            </w:pPr>
            <w:ins w:id="26" w:author="Steve Guest" w:date="2021-03-22T11:38:00Z">
              <w:r>
                <w:t>w</w:t>
              </w:r>
            </w:ins>
            <w:ins w:id="27" w:author="Steve Guest" w:date="2021-03-22T11:37:00Z">
              <w:r>
                <w:t>ithin th</w:t>
              </w:r>
            </w:ins>
            <w:ins w:id="28" w:author="Steve Guest" w:date="2021-06-01T09:24:00Z">
              <w:r w:rsidR="0045431D">
                <w:t>e G.1111 guidelines</w:t>
              </w:r>
            </w:ins>
            <w:ins w:id="29" w:author="Steve Guest" w:date="2021-03-22T11:37:00Z">
              <w:r>
                <w:t xml:space="preserve">, VTS User </w:t>
              </w:r>
            </w:ins>
            <w:ins w:id="30" w:author="Steve Guest" w:date="2021-03-22T11:38:00Z">
              <w:r w:rsidRPr="006E466D">
                <w:t xml:space="preserve">is defined as someone with either an operational, technical, or administrative need to use </w:t>
              </w:r>
            </w:ins>
            <w:ins w:id="31" w:author="Steve Guest" w:date="2021-03-24T13:07:00Z">
              <w:r w:rsidR="00B74799">
                <w:t xml:space="preserve">or access </w:t>
              </w:r>
            </w:ins>
            <w:ins w:id="32" w:author="Steve Guest" w:date="2021-03-22T11:38:00Z">
              <w:r w:rsidRPr="006E466D">
                <w:t>the</w:t>
              </w:r>
            </w:ins>
            <w:ins w:id="33" w:author="Steve Guest" w:date="2021-03-22T11:39:00Z">
              <w:r>
                <w:t xml:space="preserve"> VTS S</w:t>
              </w:r>
            </w:ins>
            <w:ins w:id="34" w:author="Steve Guest" w:date="2021-03-22T11:38:00Z">
              <w:r w:rsidRPr="006E466D">
                <w:t>ystem</w:t>
              </w:r>
            </w:ins>
            <w:ins w:id="35" w:author="Steve Guest" w:date="2021-03-22T11:39:00Z">
              <w:r>
                <w:t>.</w:t>
              </w:r>
            </w:ins>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36" w:name="_Toc416863553"/>
      <w:bookmarkStart w:id="37" w:name="_Toc416863887"/>
      <w:bookmarkStart w:id="38" w:name="_Toc416864220"/>
      <w:bookmarkStart w:id="39" w:name="_Toc416864554"/>
      <w:bookmarkStart w:id="40" w:name="_Toc416864890"/>
      <w:bookmarkStart w:id="41" w:name="_Toc416865239"/>
      <w:bookmarkStart w:id="42" w:name="_Toc416866071"/>
      <w:bookmarkStart w:id="43" w:name="_Toc416867068"/>
      <w:bookmarkStart w:id="44" w:name="_Toc416867806"/>
      <w:bookmarkStart w:id="45" w:name="_Toc416868543"/>
      <w:bookmarkStart w:id="46" w:name="_Toc416937588"/>
      <w:bookmarkStart w:id="47" w:name="_Toc416937862"/>
      <w:bookmarkStart w:id="48" w:name="_Toc416938123"/>
      <w:bookmarkStart w:id="49" w:name="_Toc416938384"/>
      <w:bookmarkStart w:id="50" w:name="_Toc416946347"/>
      <w:bookmarkStart w:id="51" w:name="_Toc416863556"/>
      <w:bookmarkStart w:id="52" w:name="_Toc416863890"/>
      <w:bookmarkStart w:id="53" w:name="_Toc416864223"/>
      <w:bookmarkStart w:id="54" w:name="_Toc416864557"/>
      <w:bookmarkStart w:id="55" w:name="_Toc416864893"/>
      <w:bookmarkStart w:id="56" w:name="_Toc416865242"/>
      <w:bookmarkStart w:id="57" w:name="_Toc416866074"/>
      <w:bookmarkStart w:id="58" w:name="_Toc416867071"/>
      <w:bookmarkStart w:id="59" w:name="_Toc416867809"/>
      <w:bookmarkStart w:id="60" w:name="_Toc416868546"/>
      <w:bookmarkStart w:id="61" w:name="_Toc416937589"/>
      <w:bookmarkStart w:id="62" w:name="_Toc416937863"/>
      <w:bookmarkStart w:id="63" w:name="_Toc416938124"/>
      <w:bookmarkStart w:id="64" w:name="_Toc416938385"/>
      <w:bookmarkStart w:id="65" w:name="_Toc416946348"/>
      <w:bookmarkStart w:id="66" w:name="_Toc416865244"/>
      <w:bookmarkStart w:id="67" w:name="_Toc416866076"/>
      <w:bookmarkStart w:id="68" w:name="_Toc416867073"/>
      <w:bookmarkStart w:id="69" w:name="_Toc416867811"/>
      <w:bookmarkStart w:id="70" w:name="_Toc416868548"/>
      <w:bookmarkStart w:id="71" w:name="_Toc416937591"/>
      <w:bookmarkStart w:id="72" w:name="_Toc416937865"/>
      <w:bookmarkStart w:id="73" w:name="_Toc416938126"/>
      <w:bookmarkStart w:id="74" w:name="_Toc416938387"/>
      <w:bookmarkStart w:id="75" w:name="_Toc416946350"/>
      <w:bookmarkStart w:id="76" w:name="_Toc452276976"/>
      <w:bookmarkStart w:id="77" w:name="_Toc77847718"/>
      <w:bookmarkStart w:id="78" w:name="_Toc418521416"/>
      <w:bookmarkStart w:id="79" w:name="_Toc41859737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7132D5">
        <w:t>References</w:t>
      </w:r>
      <w:bookmarkEnd w:id="76"/>
      <w:bookmarkEnd w:id="77"/>
    </w:p>
    <w:p w14:paraId="33BA4D9D" w14:textId="77777777" w:rsidR="0074379A" w:rsidRPr="007132D5" w:rsidRDefault="0074379A" w:rsidP="0074379A">
      <w:pPr>
        <w:pStyle w:val="Heading2separationline"/>
      </w:pPr>
    </w:p>
    <w:p w14:paraId="0D4055D5" w14:textId="77777777" w:rsidR="0074379A" w:rsidRPr="007132D5" w:rsidRDefault="0074379A" w:rsidP="00370271">
      <w:pPr>
        <w:pStyle w:val="Reference"/>
        <w:numPr>
          <w:ilvl w:val="0"/>
          <w:numId w:val="34"/>
        </w:numPr>
      </w:pPr>
      <w:commentRangeStart w:id="80"/>
      <w:commentRangeStart w:id="81"/>
      <w:r w:rsidRPr="007132D5">
        <w:t>Convention on Safety of Life At Sea (SOLAS 1974) (as amended).</w:t>
      </w:r>
    </w:p>
    <w:p w14:paraId="78297F07" w14:textId="77777777" w:rsidR="0074379A" w:rsidRPr="007132D5" w:rsidRDefault="0074379A" w:rsidP="0074379A">
      <w:pPr>
        <w:pStyle w:val="Reference"/>
      </w:pPr>
      <w:bookmarkStart w:id="82" w:name="_Ref353293786"/>
      <w:r w:rsidRPr="007132D5">
        <w:t>IMO Resolution A.857(20) - Guidelines for Vessel Traffic Services (1997).</w:t>
      </w:r>
      <w:bookmarkEnd w:id="82"/>
    </w:p>
    <w:p w14:paraId="6AFB27A7" w14:textId="77777777" w:rsidR="0074379A" w:rsidRPr="007132D5" w:rsidRDefault="0074379A" w:rsidP="0074379A">
      <w:pPr>
        <w:pStyle w:val="Reference"/>
      </w:pPr>
      <w:bookmarkStart w:id="83" w:name="_Ref353351659"/>
      <w:r w:rsidRPr="007132D5">
        <w:t>IALA Vessel Traffic Services Manual.</w:t>
      </w:r>
      <w:bookmarkEnd w:id="83"/>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77777777" w:rsidR="0074379A" w:rsidRPr="007132D5" w:rsidRDefault="0074379A" w:rsidP="0074379A">
      <w:pPr>
        <w:pStyle w:val="Reference"/>
      </w:pPr>
      <w:bookmarkStart w:id="84" w:name="_Ref408824890"/>
      <w:bookmarkStart w:id="85" w:name="_Ref445287435"/>
      <w:r w:rsidRPr="007132D5">
        <w:t xml:space="preserve">IALA Recommendation </w:t>
      </w:r>
      <w:r>
        <w:t>R0</w:t>
      </w:r>
      <w:r w:rsidRPr="007132D5">
        <w:t>119 – The Implementation of Vessel Traffic Services</w:t>
      </w:r>
      <w:bookmarkEnd w:id="84"/>
      <w:r w:rsidRPr="007132D5">
        <w:t>.</w:t>
      </w:r>
      <w:bookmarkEnd w:id="85"/>
    </w:p>
    <w:p w14:paraId="02E6D632" w14:textId="77777777" w:rsidR="0074379A" w:rsidRDefault="0074379A" w:rsidP="0074379A">
      <w:pPr>
        <w:pStyle w:val="Reference"/>
      </w:pPr>
      <w:bookmarkStart w:id="86" w:name="_Ref352233922"/>
      <w:r>
        <w:t>IALA Guideline G-1045 – Staffing Levels at VTS Centres.</w:t>
      </w:r>
    </w:p>
    <w:p w14:paraId="6CB400DF" w14:textId="77777777" w:rsidR="0074379A" w:rsidRDefault="0074379A" w:rsidP="0074379A">
      <w:pPr>
        <w:pStyle w:val="Reference"/>
      </w:pPr>
      <w:r>
        <w:t>IALA Recommendation e-Nav 140 – Architecture for Shore-based Infrastructure ‘fit for e-Navigation’.</w:t>
      </w:r>
    </w:p>
    <w:p w14:paraId="50925A82" w14:textId="319C4931" w:rsidR="0074379A" w:rsidDel="004F5D07" w:rsidRDefault="0074379A" w:rsidP="0074379A">
      <w:pPr>
        <w:pStyle w:val="Reference"/>
        <w:rPr>
          <w:del w:id="87" w:author="Steve Guest" w:date="2021-07-22T11:36:00Z"/>
        </w:rPr>
      </w:pPr>
      <w:del w:id="88" w:author="Steve Guest" w:date="2021-07-22T11:36:00Z">
        <w:r w:rsidDel="004F5D07">
          <w:delText>IALA Guideline 1118 – Marine Casualty/Incident Reporting and Recording, including Near-miss situation as it relates to VTS.</w:delText>
        </w:r>
      </w:del>
    </w:p>
    <w:p w14:paraId="19A70293" w14:textId="77777777" w:rsidR="0074379A" w:rsidRDefault="0074379A" w:rsidP="0074379A">
      <w:pPr>
        <w:pStyle w:val="Reference"/>
      </w:pPr>
      <w:r>
        <w:t>IALA Guideline 1128 – The Specification of e-Navigation Technical Services.</w:t>
      </w:r>
    </w:p>
    <w:p w14:paraId="1B426782" w14:textId="18909146" w:rsidR="00122F38" w:rsidRPr="007132D5" w:rsidRDefault="0074379A" w:rsidP="00122F38">
      <w:pPr>
        <w:pStyle w:val="Reference"/>
        <w:rPr>
          <w:ins w:id="89" w:author="Steve Guest" w:date="2021-06-15T12:50:00Z"/>
        </w:rPr>
      </w:pPr>
      <w:del w:id="90" w:author="Steve Guest" w:date="2021-07-22T11:37:00Z">
        <w:r w:rsidRPr="007132D5" w:rsidDel="004F5D07">
          <w:delText>MIL-STD-810G - Environmental Engineering Considerations and Laboratory Tests</w:delText>
        </w:r>
        <w:bookmarkEnd w:id="86"/>
        <w:r w:rsidRPr="007132D5" w:rsidDel="004F5D07">
          <w:delText>.</w:delText>
        </w:r>
        <w:commentRangeEnd w:id="80"/>
        <w:r w:rsidR="00816309" w:rsidDel="004F5D07">
          <w:rPr>
            <w:rStyle w:val="CommentReference"/>
            <w:rFonts w:eastAsiaTheme="minorHAnsi" w:cstheme="minorBidi"/>
          </w:rPr>
          <w:commentReference w:id="80"/>
        </w:r>
        <w:commentRangeEnd w:id="81"/>
        <w:r w:rsidR="0042459D" w:rsidDel="004F5D07">
          <w:rPr>
            <w:rStyle w:val="CommentReference"/>
            <w:rFonts w:eastAsiaTheme="minorHAnsi" w:cstheme="minorBidi"/>
          </w:rPr>
          <w:commentReference w:id="81"/>
        </w:r>
      </w:del>
      <w:ins w:id="91" w:author="Steve Guest" w:date="2021-06-15T12:50:00Z">
        <w:r w:rsidR="00122F38" w:rsidRPr="007132D5">
          <w:t>IALA Guideline 1110 on the Use of decision support tools for VTS personnel.</w:t>
        </w:r>
      </w:ins>
    </w:p>
    <w:p w14:paraId="4799FE9F" w14:textId="77777777" w:rsidR="00122F38" w:rsidRPr="007132D5" w:rsidRDefault="00122F38" w:rsidP="0074379A">
      <w:pPr>
        <w:pStyle w:val="Reference"/>
      </w:pPr>
    </w:p>
    <w:p w14:paraId="0C5ED4C9" w14:textId="1C4C2F54" w:rsidR="00EB6F3C" w:rsidRPr="00205D9B" w:rsidRDefault="00542240" w:rsidP="00DE2814">
      <w:pPr>
        <w:pStyle w:val="Heading1"/>
      </w:pPr>
      <w:bookmarkStart w:id="92" w:name="_Toc77847719"/>
      <w:bookmarkEnd w:id="78"/>
      <w:bookmarkEnd w:id="79"/>
      <w:r>
        <w:t>User Interface</w:t>
      </w:r>
      <w:bookmarkEnd w:id="92"/>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93" w:name="_Toc77847720"/>
      <w:r w:rsidRPr="007132D5">
        <w:rPr>
          <w:lang w:eastAsia="de-DE"/>
        </w:rPr>
        <w:t>Introduction</w:t>
      </w:r>
      <w:bookmarkEnd w:id="93"/>
    </w:p>
    <w:p w14:paraId="6CC44D5B" w14:textId="55BF86C0" w:rsidR="00657DB0" w:rsidRPr="007132D5" w:rsidRDefault="00657DB0" w:rsidP="00657DB0">
      <w:pPr>
        <w:pStyle w:val="BodyText"/>
      </w:pPr>
      <w:r w:rsidRPr="006E46FF">
        <w:t xml:space="preserve">The purpose of this section is to support VTS </w:t>
      </w:r>
      <w:r w:rsidR="00192B98">
        <w:t>Providers</w:t>
      </w:r>
      <w:r w:rsidR="00192B98" w:rsidRPr="006E46FF">
        <w:t xml:space="preserve"> </w:t>
      </w:r>
      <w:r w:rsidRPr="006E46FF">
        <w:t xml:space="preserve">in the specification and selection of the User Interface for </w:t>
      </w:r>
      <w:ins w:id="94" w:author="Steve Guest" w:date="2021-05-25T11:53:00Z">
        <w:r w:rsidR="00192B98">
          <w:t xml:space="preserve">a </w:t>
        </w:r>
      </w:ins>
      <w:r w:rsidRPr="006E46FF">
        <w:t>VTS system</w:t>
      </w:r>
      <w:del w:id="95" w:author="Steve Guest" w:date="2021-05-25T11:53:00Z">
        <w:r w:rsidRPr="006E46FF" w:rsidDel="00192B98">
          <w:delText>s</w:delText>
        </w:r>
      </w:del>
      <w:r w:rsidRPr="006E46FF">
        <w:t>.</w:t>
      </w:r>
    </w:p>
    <w:p w14:paraId="41D87FA3" w14:textId="1B742155" w:rsidR="00657DB0" w:rsidRDefault="00657DB0" w:rsidP="00657DB0">
      <w:pPr>
        <w:pStyle w:val="BodyText"/>
        <w:rPr>
          <w:lang w:eastAsia="de-DE"/>
        </w:rPr>
      </w:pPr>
      <w:r w:rsidRPr="007132D5">
        <w:rPr>
          <w:lang w:eastAsia="de-DE"/>
        </w:rPr>
        <w:t xml:space="preserve">This section should be read in conjunction with IALA Recommendation </w:t>
      </w:r>
      <w:r w:rsidR="00F64CF8">
        <w:rPr>
          <w:lang w:eastAsia="de-DE"/>
        </w:rPr>
        <w:t>R0</w:t>
      </w:r>
      <w:r w:rsidRPr="007132D5">
        <w:rPr>
          <w:lang w:eastAsia="de-DE"/>
        </w:rPr>
        <w:t>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96" w:name="_Toc77847721"/>
      <w:r w:rsidRPr="007132D5">
        <w:t>Definitions</w:t>
      </w:r>
      <w:bookmarkEnd w:id="96"/>
    </w:p>
    <w:p w14:paraId="1A35C7A5" w14:textId="11AD2D97" w:rsidR="00657DB0" w:rsidRPr="007132D5" w:rsidRDefault="00657DB0" w:rsidP="00657DB0">
      <w:pPr>
        <w:pStyle w:val="BodyText"/>
        <w:rPr>
          <w:lang w:eastAsia="de-DE"/>
        </w:rPr>
      </w:pPr>
      <w:r w:rsidRPr="007132D5">
        <w:rPr>
          <w:lang w:eastAsia="de-DE"/>
        </w:rPr>
        <w:t xml:space="preserve">The User Interface is the space where interaction between humans and </w:t>
      </w:r>
      <w:r w:rsidR="004F5D07">
        <w:rPr>
          <w:lang w:eastAsia="de-DE"/>
        </w:rPr>
        <w:t>technology</w:t>
      </w:r>
      <w:r w:rsidR="004F5D07" w:rsidRPr="007132D5">
        <w:rPr>
          <w:lang w:eastAsia="de-DE"/>
        </w:rPr>
        <w:t xml:space="preserve"> </w:t>
      </w:r>
      <w:r w:rsidRPr="007132D5">
        <w:rPr>
          <w:lang w:eastAsia="de-DE"/>
        </w:rPr>
        <w:t xml:space="preserve">occurs.  The goal of this interaction is effective operation and control of the machine on the user's end, and feedback from the machine, which aids the </w:t>
      </w:r>
      <w:r w:rsidR="00A27BA6">
        <w:rPr>
          <w:lang w:eastAsia="de-DE"/>
        </w:rPr>
        <w:t xml:space="preserve">VTS User including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150BB634" w:rsidR="0099077B" w:rsidRDefault="0099077B" w:rsidP="0099077B">
      <w:pPr>
        <w:pStyle w:val="BodyText"/>
        <w:rPr>
          <w:lang w:eastAsia="de-DE"/>
        </w:rPr>
      </w:pPr>
      <w:r>
        <w:rPr>
          <w:b/>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International Maritime Organization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5ED71167" w:rsidR="00657DB0" w:rsidRDefault="00657DB0" w:rsidP="00657DB0">
      <w:pPr>
        <w:pStyle w:val="BodyText"/>
        <w:rPr>
          <w:ins w:id="97" w:author="Steve Guest [2]" w:date="2021-03-16T12:04:00Z"/>
          <w:lang w:eastAsia="de-DE"/>
        </w:rPr>
      </w:pPr>
      <w:r>
        <w:rPr>
          <w:b/>
          <w:lang w:eastAsia="de-DE"/>
        </w:rPr>
        <w:lastRenderedPageBreak/>
        <w:t>Traffic Image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98" w:name="_Toc77847722"/>
      <w:commentRangeStart w:id="99"/>
      <w:r w:rsidRPr="007132D5">
        <w:t>References</w:t>
      </w:r>
      <w:commentRangeEnd w:id="99"/>
      <w:r w:rsidR="0042459D">
        <w:rPr>
          <w:rStyle w:val="CommentReference"/>
          <w:rFonts w:asciiTheme="minorHAnsi" w:eastAsiaTheme="minorHAnsi" w:hAnsiTheme="minorHAnsi" w:cstheme="minorBidi"/>
          <w:b w:val="0"/>
          <w:bCs w:val="0"/>
          <w:smallCaps w:val="0"/>
          <w:color w:val="auto"/>
        </w:rPr>
        <w:commentReference w:id="99"/>
      </w:r>
      <w:bookmarkEnd w:id="98"/>
    </w:p>
    <w:p w14:paraId="4CD9B743" w14:textId="31EBA9D8" w:rsidR="00657DB0" w:rsidRPr="007132D5" w:rsidRDefault="00657DB0" w:rsidP="00370271">
      <w:pPr>
        <w:pStyle w:val="Reference"/>
        <w:numPr>
          <w:ilvl w:val="0"/>
          <w:numId w:val="34"/>
        </w:numPr>
      </w:pPr>
      <w:r w:rsidRPr="007132D5">
        <w:t xml:space="preserve">IALA Recommendation </w:t>
      </w:r>
      <w:r w:rsidR="00B32322">
        <w:t>R0</w:t>
      </w:r>
      <w:r w:rsidRPr="007132D5">
        <w:t>125 - The Use and Presentation of Symbology at a VTS Centre.</w:t>
      </w:r>
    </w:p>
    <w:p w14:paraId="5758677F" w14:textId="77777777" w:rsidR="00657DB0" w:rsidRPr="007132D5" w:rsidRDefault="00657DB0" w:rsidP="00370271">
      <w:pPr>
        <w:pStyle w:val="Reference"/>
        <w:numPr>
          <w:ilvl w:val="0"/>
          <w:numId w:val="34"/>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75874B06" w14:textId="77777777" w:rsidR="00657DB0" w:rsidRPr="007132D5" w:rsidRDefault="00657DB0" w:rsidP="00657DB0">
      <w:pPr>
        <w:pStyle w:val="Reference"/>
      </w:pPr>
      <w:r w:rsidRPr="007132D5">
        <w:t>IHO S-57 – IHO Transfer Standard For Digital Hydrographic Data.</w:t>
      </w:r>
    </w:p>
    <w:p w14:paraId="545DE028" w14:textId="2B38857D" w:rsidR="006F765D" w:rsidRDefault="00657DB0" w:rsidP="00657DB0">
      <w:pPr>
        <w:pStyle w:val="Reference"/>
      </w:pPr>
      <w:r w:rsidRPr="007132D5">
        <w:t>IHO S-101 – IHO ENC Product Specification</w:t>
      </w:r>
      <w:r w:rsidR="006F765D">
        <w:t>.</w:t>
      </w:r>
    </w:p>
    <w:p w14:paraId="6D9849DD" w14:textId="77777777" w:rsidR="00A664CC" w:rsidRDefault="006F765D" w:rsidP="00657DB0">
      <w:pPr>
        <w:pStyle w:val="Reference"/>
      </w:pPr>
      <w:r>
        <w:t xml:space="preserve">IALA Guideline </w:t>
      </w:r>
      <w:r w:rsidR="00B32322">
        <w:t>G</w:t>
      </w:r>
      <w:r>
        <w:t xml:space="preserve">1105 - </w:t>
      </w:r>
      <w:r w:rsidRPr="004F5D07">
        <w:t>Shore-side Portrayal ensuring Harmonisation with eNavigation related Information</w:t>
      </w:r>
      <w:r w:rsidR="00657DB0" w:rsidRPr="007132D5">
        <w:t>.</w:t>
      </w:r>
    </w:p>
    <w:p w14:paraId="59AA1108" w14:textId="5948DF48" w:rsidR="00A664CC" w:rsidRPr="00A664CC" w:rsidRDefault="00A664CC" w:rsidP="00657DB0">
      <w:pPr>
        <w:pStyle w:val="Reference"/>
      </w:pPr>
      <w:r>
        <w:t xml:space="preserve">IALA Guideline </w:t>
      </w:r>
      <w:r w:rsidRPr="00A664CC">
        <w:t xml:space="preserve">G1118 </w:t>
      </w:r>
      <w:r>
        <w:t>–</w:t>
      </w:r>
      <w:r w:rsidRPr="00A664CC">
        <w:t xml:space="preserve"> </w:t>
      </w:r>
      <w:r>
        <w:t>Marine Casualty / Incident Reporting and Recording, including Near-miss situations as it relates to VTS.</w:t>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00" w:name="_Toc77847723"/>
      <w:r w:rsidRPr="007132D5">
        <w:rPr>
          <w:lang w:eastAsia="de-DE"/>
        </w:rPr>
        <w:t>Characteristics of User Interface</w:t>
      </w:r>
      <w:bookmarkEnd w:id="100"/>
    </w:p>
    <w:p w14:paraId="2A42E736" w14:textId="2ED8D223" w:rsidR="00657DB0" w:rsidRPr="007132D5" w:rsidRDefault="00816309" w:rsidP="00657DB0">
      <w:pPr>
        <w:pStyle w:val="BodyText"/>
        <w:rPr>
          <w:lang w:eastAsia="de-DE"/>
        </w:rPr>
      </w:pPr>
      <w:r>
        <w:rPr>
          <w:lang w:eastAsia="de-DE"/>
        </w:rPr>
        <w:t xml:space="preserve">The User Interface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 of</w:t>
      </w:r>
      <w:r w:rsidR="008C4DB2" w:rsidRPr="007132D5">
        <w:rPr>
          <w:lang w:eastAsia="de-DE"/>
        </w:rPr>
        <w:t xml:space="preserve"> an effective </w:t>
      </w:r>
      <w:r w:rsidR="008C4DB2">
        <w:rPr>
          <w:lang w:eastAsia="de-DE"/>
        </w:rPr>
        <w:t>VTS</w:t>
      </w:r>
      <w:r>
        <w:rPr>
          <w:lang w:eastAsia="de-DE"/>
        </w:rPr>
        <w:t>.</w:t>
      </w:r>
      <w:r w:rsidR="00657DB0" w:rsidRPr="007132D5">
        <w:rPr>
          <w:lang w:eastAsia="de-DE"/>
        </w:rPr>
        <w:t xml:space="preserve">  The principal goal of the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77777777" w:rsidR="009A6C80" w:rsidRDefault="00A37E6E" w:rsidP="00A37E6E">
      <w:pPr>
        <w:pStyle w:val="Bullet1"/>
      </w:pPr>
      <w:r>
        <w:t>v</w:t>
      </w:r>
      <w:r w:rsidRPr="007132D5">
        <w:t>isual and audible indications</w:t>
      </w:r>
    </w:p>
    <w:p w14:paraId="0CD6EF89" w14:textId="73D8D3C0" w:rsidR="00A37E6E" w:rsidRPr="00071F60" w:rsidRDefault="009A6C80" w:rsidP="00A37E6E">
      <w:pPr>
        <w:pStyle w:val="Bullet1"/>
      </w:pPr>
      <w:r w:rsidRPr="00071F60">
        <w:t>ergonomically designed UI</w:t>
      </w:r>
      <w:r w:rsidR="00A37E6E" w:rsidRPr="00071F60">
        <w:t>.</w:t>
      </w:r>
    </w:p>
    <w:p w14:paraId="7A4BD1E0" w14:textId="12D72800" w:rsidR="00E44702" w:rsidRPr="00813DBA" w:rsidRDefault="00E44702" w:rsidP="004F5D07">
      <w:pPr>
        <w:pStyle w:val="BodyText"/>
        <w:rPr>
          <w:lang w:eastAsia="de-DE"/>
        </w:rPr>
      </w:pPr>
      <w:r w:rsidRPr="00813DBA">
        <w:rPr>
          <w:lang w:eastAsia="de-DE"/>
        </w:rPr>
        <w:t>T</w:t>
      </w:r>
      <w:r w:rsidR="00081625">
        <w:rPr>
          <w:lang w:eastAsia="de-DE"/>
        </w:rPr>
        <w:t>ypically, t</w:t>
      </w:r>
      <w:r w:rsidRPr="00813DBA">
        <w:rPr>
          <w:lang w:eastAsia="de-DE"/>
        </w:rPr>
        <w:t xml:space="preserve">he </w:t>
      </w:r>
      <w:r>
        <w:rPr>
          <w:lang w:eastAsia="de-DE"/>
        </w:rPr>
        <w:t>UI</w:t>
      </w:r>
      <w:r w:rsidRPr="00813DBA">
        <w:rPr>
          <w:lang w:eastAsia="de-DE"/>
        </w:rPr>
        <w:t xml:space="preserve"> </w:t>
      </w:r>
      <w:r w:rsidR="00081625">
        <w:rPr>
          <w:lang w:eastAsia="de-DE"/>
        </w:rPr>
        <w:t>may</w:t>
      </w:r>
      <w:r w:rsidRPr="00813DBA">
        <w:rPr>
          <w:lang w:eastAsia="de-DE"/>
        </w:rPr>
        <w:t xml:space="preserve"> comprise the following:</w:t>
      </w:r>
    </w:p>
    <w:p w14:paraId="49BF74B0" w14:textId="77777777" w:rsidR="00E44702" w:rsidRPr="003E6125" w:rsidRDefault="00E44702" w:rsidP="004F5D07">
      <w:pPr>
        <w:pStyle w:val="Bullet1"/>
      </w:pPr>
      <w:r w:rsidRPr="003E6125">
        <w:t>Traffic Image presentation</w:t>
      </w:r>
    </w:p>
    <w:p w14:paraId="50EC5695" w14:textId="77777777" w:rsidR="00E44702" w:rsidRPr="003E6125" w:rsidRDefault="00E44702" w:rsidP="004F5D07">
      <w:pPr>
        <w:pStyle w:val="Bullet1"/>
      </w:pPr>
      <w:r w:rsidRPr="003E6125">
        <w:t>Voice Communication</w:t>
      </w:r>
    </w:p>
    <w:p w14:paraId="15C27962" w14:textId="77777777" w:rsidR="00E44702" w:rsidRPr="003E6125" w:rsidRDefault="00E44702" w:rsidP="004F5D07">
      <w:pPr>
        <w:pStyle w:val="Bullet1"/>
      </w:pPr>
      <w:r w:rsidRPr="003E6125">
        <w:t>Information relating to planned arrivals and departures</w:t>
      </w:r>
    </w:p>
    <w:p w14:paraId="60B7639D" w14:textId="77777777" w:rsidR="00E44702" w:rsidRPr="003E6125" w:rsidRDefault="00E44702" w:rsidP="004F5D07">
      <w:pPr>
        <w:pStyle w:val="Bullet1"/>
      </w:pPr>
      <w:r w:rsidRPr="003E6125">
        <w:t>Operational and Emergency situation procedures</w:t>
      </w:r>
    </w:p>
    <w:p w14:paraId="76757505" w14:textId="1FEE213B" w:rsidR="00E44702" w:rsidRPr="00813DBA" w:rsidRDefault="00E44702" w:rsidP="004F5D07">
      <w:pPr>
        <w:pStyle w:val="BodyText"/>
        <w:rPr>
          <w:lang w:eastAsia="de-DE"/>
        </w:rPr>
      </w:pPr>
      <w:r w:rsidRPr="003E6125">
        <w:rPr>
          <w:lang w:eastAsia="de-DE"/>
        </w:rPr>
        <w:t xml:space="preserve">In addition, the VTS System may include individual </w:t>
      </w:r>
      <w:r w:rsidR="00081625">
        <w:rPr>
          <w:lang w:eastAsia="de-DE"/>
        </w:rPr>
        <w:t>system UI</w:t>
      </w:r>
      <w:r w:rsidRPr="003E6125">
        <w:rPr>
          <w:lang w:eastAsia="de-DE"/>
        </w:rPr>
        <w:t xml:space="preserve"> for some communication and sensor components.</w:t>
      </w:r>
      <w:r w:rsidRPr="00813DBA">
        <w:rPr>
          <w:lang w:eastAsia="de-DE"/>
        </w:rPr>
        <w:t> </w:t>
      </w:r>
    </w:p>
    <w:p w14:paraId="5D80822C" w14:textId="28077EFC"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586F8B58" w:rsidR="00657DB0" w:rsidRPr="007132D5" w:rsidRDefault="00657DB0" w:rsidP="00657DB0">
      <w:pPr>
        <w:pStyle w:val="Bullet1"/>
      </w:pPr>
      <w:r>
        <w:t>e</w:t>
      </w:r>
      <w:r w:rsidRPr="007132D5">
        <w:t xml:space="preserve">rgonomically designed </w:t>
      </w:r>
      <w:r w:rsidR="00EE4956">
        <w:t>VTS User</w:t>
      </w:r>
      <w:r w:rsidRPr="007132D5">
        <w:t xml:space="preserve">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611840D0" w:rsidR="00657DB0" w:rsidRPr="007132D5" w:rsidRDefault="00657DB0" w:rsidP="00657DB0">
      <w:pPr>
        <w:pStyle w:val="Bullet1"/>
      </w:pPr>
      <w:r w:rsidRPr="007132D5">
        <w:t>VTS Centre layout with respect to the overall VTS operational sector layout</w:t>
      </w:r>
      <w:r w:rsidR="00F80152">
        <w:t>.</w:t>
      </w:r>
    </w:p>
    <w:p w14:paraId="03785EF8" w14:textId="5E306F95"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01" w:name="_Toc77847724"/>
      <w:r w:rsidRPr="007132D5">
        <w:rPr>
          <w:lang w:eastAsia="de-DE"/>
        </w:rPr>
        <w:t>Operational Requirements</w:t>
      </w:r>
      <w:bookmarkEnd w:id="101"/>
    </w:p>
    <w:p w14:paraId="3BE00E96" w14:textId="77777777" w:rsidR="00657DB0" w:rsidRPr="007132D5" w:rsidRDefault="00657DB0" w:rsidP="00657DB0">
      <w:pPr>
        <w:pStyle w:val="Heading2separationline"/>
      </w:pPr>
    </w:p>
    <w:p w14:paraId="6AF756E1" w14:textId="77777777" w:rsidR="003D2C34" w:rsidRDefault="00CA077C" w:rsidP="003D2C34">
      <w:pPr>
        <w:pStyle w:val="BodyText"/>
        <w:rPr>
          <w:lang w:eastAsia="de-DE"/>
        </w:rPr>
      </w:pPr>
      <w:r>
        <w:rPr>
          <w:lang w:eastAsia="de-DE"/>
        </w:rPr>
        <w:t xml:space="preserve">The following sections describe the operational requirements related to the UI.  </w:t>
      </w:r>
    </w:p>
    <w:p w14:paraId="2522A5A5" w14:textId="0A293C34" w:rsidR="003D2C34" w:rsidRDefault="003D2C34" w:rsidP="003D2C34">
      <w:pPr>
        <w:pStyle w:val="BodyText"/>
        <w:rPr>
          <w:lang w:eastAsia="de-DE"/>
        </w:rPr>
      </w:pPr>
      <w:r w:rsidRPr="003D2C34">
        <w:rPr>
          <w:rFonts w:ascii="Segoe UI" w:eastAsia="Times New Roman" w:hAnsi="Segoe UI" w:cs="Segoe UI"/>
          <w:sz w:val="21"/>
          <w:szCs w:val="21"/>
          <w:lang w:eastAsia="en-GB"/>
        </w:rPr>
        <w:t xml:space="preserve">Refer to the relevant G.1111 series documents for operational requirements </w:t>
      </w:r>
      <w:r>
        <w:rPr>
          <w:rFonts w:ascii="Segoe UI" w:eastAsia="Times New Roman" w:hAnsi="Segoe UI" w:cs="Segoe UI"/>
          <w:sz w:val="21"/>
          <w:szCs w:val="21"/>
          <w:lang w:eastAsia="en-GB"/>
        </w:rPr>
        <w:t>regarding</w:t>
      </w:r>
      <w:r w:rsidRPr="003D2C34">
        <w:rPr>
          <w:rFonts w:ascii="Segoe UI" w:eastAsia="Times New Roman" w:hAnsi="Segoe UI" w:cs="Segoe UI"/>
          <w:sz w:val="21"/>
          <w:szCs w:val="21"/>
          <w:lang w:eastAsia="en-GB"/>
        </w:rPr>
        <w:t xml:space="preserve"> the individual equipment components of the VTS System.</w:t>
      </w:r>
    </w:p>
    <w:p w14:paraId="1D9C56B4" w14:textId="52DFB76B" w:rsidR="00657DB0" w:rsidRDefault="00657DB0" w:rsidP="00657DB0">
      <w:pPr>
        <w:pStyle w:val="Heading3"/>
        <w:tabs>
          <w:tab w:val="num" w:pos="0"/>
        </w:tabs>
        <w:ind w:left="992" w:hanging="992"/>
      </w:pPr>
      <w:bookmarkStart w:id="102" w:name="_Toc77847725"/>
      <w:r w:rsidRPr="007132D5">
        <w:lastRenderedPageBreak/>
        <w:t>Traffic Image</w:t>
      </w:r>
      <w:bookmarkEnd w:id="102"/>
    </w:p>
    <w:p w14:paraId="5B952CD5" w14:textId="47514173" w:rsidR="00812503" w:rsidRDefault="004A68F1" w:rsidP="00FD1519">
      <w:pPr>
        <w:pStyle w:val="BodyText"/>
        <w:rPr>
          <w:lang w:eastAsia="de-DE"/>
        </w:rPr>
      </w:pPr>
      <w:r>
        <w:rPr>
          <w:lang w:eastAsia="de-DE"/>
        </w:rPr>
        <w:t xml:space="preserve">The Traffic Image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sidR="00081625">
        <w:rPr>
          <w:lang w:eastAsia="de-DE"/>
        </w:rPr>
        <w:t xml:space="preserve">a </w:t>
      </w:r>
      <w:r>
        <w:rPr>
          <w:lang w:eastAsia="de-DE"/>
        </w:rPr>
        <w:t>Chart</w:t>
      </w:r>
      <w:r w:rsidR="00081625">
        <w:rPr>
          <w:lang w:eastAsia="de-DE"/>
        </w:rPr>
        <w:t xml:space="preserve"> background (see 2.3.1.1) overlaid with real-time vessel positions and</w:t>
      </w:r>
      <w:r w:rsidR="00276585">
        <w:rPr>
          <w:lang w:eastAsia="de-DE"/>
        </w:rPr>
        <w:t xml:space="preserve"> Sensor data.</w:t>
      </w:r>
      <w:r w:rsidR="00FD1519">
        <w:rPr>
          <w:lang w:eastAsia="de-DE"/>
        </w:rPr>
        <w:t xml:space="preserve"> It is important that the Traffic Image is designed </w:t>
      </w:r>
      <w:r w:rsidR="00812503">
        <w:rPr>
          <w:lang w:eastAsia="de-DE"/>
        </w:rPr>
        <w:t>to complement the VTS</w:t>
      </w:r>
      <w:r w:rsidR="00932F3A">
        <w:rPr>
          <w:lang w:eastAsia="de-DE"/>
        </w:rPr>
        <w:t xml:space="preserve"> User</w:t>
      </w:r>
      <w:r w:rsidR="00812503">
        <w:rPr>
          <w:lang w:eastAsia="de-DE"/>
        </w:rPr>
        <w:t>’s role.</w:t>
      </w:r>
    </w:p>
    <w:p w14:paraId="6B8C62E1" w14:textId="072C83E4" w:rsid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w:t>
      </w:r>
      <w:r w:rsidR="00932F3A">
        <w:rPr>
          <w:lang w:eastAsia="de-DE"/>
        </w:rPr>
        <w:t xml:space="preserve"> User’</w:t>
      </w:r>
      <w:r w:rsidRPr="00AA411D">
        <w:rPr>
          <w:lang w:eastAsia="de-DE"/>
        </w:rPr>
        <w:t xml:space="preserve">s role and the </w:t>
      </w:r>
      <w:r w:rsidRPr="00812503">
        <w:rPr>
          <w:lang w:eastAsia="de-DE"/>
        </w:rPr>
        <w:t>amount</w:t>
      </w:r>
      <w:r w:rsidRPr="00AA411D">
        <w:rPr>
          <w:lang w:eastAsia="de-DE"/>
        </w:rPr>
        <w:t xml:space="preserve"> of information does not degrade overall awareness of the </w:t>
      </w:r>
      <w:r w:rsidRPr="00812503">
        <w:rPr>
          <w:lang w:eastAsia="de-DE"/>
        </w:rPr>
        <w:t>T</w:t>
      </w:r>
      <w:r w:rsidRPr="00AA411D">
        <w:rPr>
          <w:lang w:eastAsia="de-DE"/>
        </w:rPr>
        <w:t xml:space="preserve">raffic </w:t>
      </w:r>
      <w:r w:rsidRPr="00812503">
        <w:rPr>
          <w:lang w:eastAsia="de-DE"/>
        </w:rPr>
        <w:t>I</w:t>
      </w:r>
      <w:r w:rsidRPr="00AA411D">
        <w:rPr>
          <w:lang w:eastAsia="de-DE"/>
        </w:rPr>
        <w:t>mage</w:t>
      </w:r>
      <w:r w:rsidRPr="00812503">
        <w:rPr>
          <w:lang w:eastAsia="de-DE"/>
        </w:rPr>
        <w:t>.</w:t>
      </w:r>
    </w:p>
    <w:p w14:paraId="0FB24739" w14:textId="059F8F37" w:rsidR="00734D77" w:rsidRPr="00E4434C" w:rsidRDefault="00734D77" w:rsidP="00734D77">
      <w:pPr>
        <w:pStyle w:val="BodyText"/>
      </w:pPr>
      <w:r w:rsidRPr="00E4434C">
        <w:t xml:space="preserve">The Traffic Image is the central part of the </w:t>
      </w:r>
      <w:r w:rsidR="00E4434C" w:rsidRPr="00E4434C">
        <w:t xml:space="preserve">UI and </w:t>
      </w:r>
      <w:r w:rsidRPr="00E4434C">
        <w:t xml:space="preserve">provides the following functionality to the VTS </w:t>
      </w:r>
      <w:r w:rsidR="00E4434C" w:rsidRPr="00E4434C">
        <w:t>User</w:t>
      </w:r>
      <w:r w:rsidRPr="00E4434C">
        <w:t>:</w:t>
      </w:r>
    </w:p>
    <w:p w14:paraId="45632069" w14:textId="452E4188" w:rsidR="00734D77" w:rsidRPr="00E4434C" w:rsidRDefault="00734D77" w:rsidP="00734D77">
      <w:pPr>
        <w:pStyle w:val="Bullet1"/>
      </w:pPr>
      <w:r w:rsidRPr="00E4434C">
        <w:t>Real time presentation of vessel positions and information relating to their identity</w:t>
      </w:r>
      <w:r w:rsidR="00E4434C" w:rsidRPr="00E4434C">
        <w:t xml:space="preserve">, if </w:t>
      </w:r>
      <w:r w:rsidRPr="00E4434C">
        <w:t>available</w:t>
      </w:r>
    </w:p>
    <w:p w14:paraId="06DF39A9" w14:textId="77777777" w:rsidR="00734D77" w:rsidRPr="00E4434C" w:rsidRDefault="00734D77" w:rsidP="00734D77">
      <w:pPr>
        <w:pStyle w:val="Bullet1"/>
      </w:pPr>
      <w:r w:rsidRPr="00E4434C">
        <w:t>Chart based information and supporting graphics relating to the maritime environment</w:t>
      </w:r>
    </w:p>
    <w:p w14:paraId="3CB3AFE2" w14:textId="3A950527" w:rsidR="00734D77" w:rsidRPr="00E4434C" w:rsidRDefault="00734D77" w:rsidP="00734D77">
      <w:pPr>
        <w:pStyle w:val="Bullet1"/>
      </w:pPr>
      <w:r w:rsidRPr="00E4434C">
        <w:t>Facilities for monitoring the speed of vessels and alerting of excessive speed or low speed situations</w:t>
      </w:r>
    </w:p>
    <w:p w14:paraId="4252AC5C" w14:textId="69D3C702" w:rsidR="00B13B56" w:rsidRDefault="00B13B56" w:rsidP="00B13B56">
      <w:pPr>
        <w:pStyle w:val="Bullet1"/>
      </w:pPr>
      <w:r w:rsidRPr="00B13B56">
        <w:t>Facilities for predicting dangerous or near miss situations</w:t>
      </w:r>
    </w:p>
    <w:p w14:paraId="546F4060" w14:textId="515EF10F" w:rsidR="00734D77" w:rsidRPr="00E4434C" w:rsidRDefault="00734D77" w:rsidP="00734D77">
      <w:pPr>
        <w:pStyle w:val="Bullet1"/>
      </w:pPr>
      <w:r w:rsidRPr="00E4434C">
        <w:t>Facilities for protecting assets or other objects within the VTS Area and alerting of unauthorised incursion into a prohibited area</w:t>
      </w:r>
    </w:p>
    <w:p w14:paraId="4B058375" w14:textId="1BD09893" w:rsidR="00734D77" w:rsidRPr="00E4434C" w:rsidRDefault="00734D77" w:rsidP="00734D77">
      <w:pPr>
        <w:pStyle w:val="Bullet1"/>
      </w:pPr>
      <w:r w:rsidRPr="00E4434C">
        <w:t>Facilities for ensuring adherence to defined routes and alerting about divergence from routes or TSS</w:t>
      </w:r>
    </w:p>
    <w:p w14:paraId="2D90FE84" w14:textId="1E37A611" w:rsidR="00734D77" w:rsidRPr="00E4434C" w:rsidRDefault="00734D77" w:rsidP="00734D77">
      <w:pPr>
        <w:pStyle w:val="Bullet1"/>
      </w:pPr>
      <w:r w:rsidRPr="00E4434C">
        <w:t>Monitoring of Aids to Navigation and other environment monitoring sensors and providing alerts if the data exceeds pre-defined thresholds</w:t>
      </w:r>
      <w:r w:rsidR="00D45407" w:rsidRPr="00E4434C">
        <w:t>.</w:t>
      </w:r>
    </w:p>
    <w:p w14:paraId="11B6F270" w14:textId="091A7BC4" w:rsidR="00657DB0" w:rsidRPr="007132D5" w:rsidRDefault="00657DB0" w:rsidP="00657DB0">
      <w:pPr>
        <w:pStyle w:val="Heading4"/>
        <w:tabs>
          <w:tab w:val="num" w:pos="0"/>
        </w:tabs>
        <w:ind w:left="1134" w:hanging="1134"/>
      </w:pPr>
      <w:r w:rsidRPr="007132D5">
        <w:t>Chart</w:t>
      </w:r>
    </w:p>
    <w:p w14:paraId="327F6B42" w14:textId="623FEC02"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xml:space="preserve">.  The VTS </w:t>
      </w:r>
      <w:r w:rsidR="00932F3A">
        <w:rPr>
          <w:lang w:eastAsia="de-DE"/>
        </w:rPr>
        <w:t>Provider</w:t>
      </w:r>
      <w:r w:rsidR="00932F3A" w:rsidRPr="007132D5">
        <w:rPr>
          <w:lang w:eastAsia="de-DE"/>
        </w:rPr>
        <w:t xml:space="preserve"> </w:t>
      </w:r>
      <w:r w:rsidR="00657DB0" w:rsidRPr="007132D5">
        <w:rPr>
          <w:lang w:eastAsia="de-DE"/>
        </w:rPr>
        <w:t>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1BE8C57" w14:textId="15A0003C" w:rsidR="00B13B56" w:rsidRPr="007132D5" w:rsidRDefault="00657DB0" w:rsidP="00657DB0">
      <w:pPr>
        <w:pStyle w:val="BodyText"/>
        <w:rPr>
          <w:lang w:eastAsia="de-DE"/>
        </w:rPr>
      </w:pPr>
      <w:r w:rsidRPr="007132D5">
        <w:rPr>
          <w:lang w:eastAsia="de-DE"/>
        </w:rPr>
        <w:t xml:space="preserve">The use of </w:t>
      </w:r>
      <w:r w:rsidR="00B07157">
        <w:rPr>
          <w:lang w:eastAsia="de-DE"/>
        </w:rPr>
        <w:t xml:space="preserve">up-to-date </w:t>
      </w:r>
      <w:r w:rsidRPr="007132D5">
        <w:rPr>
          <w:lang w:eastAsia="de-DE"/>
        </w:rPr>
        <w:t>ENCs is recommended to maximise consistency with charts used on board ships</w:t>
      </w:r>
      <w:r w:rsidR="00B13B56">
        <w:rPr>
          <w:lang w:eastAsia="de-DE"/>
        </w:rPr>
        <w:t xml:space="preserve"> </w:t>
      </w:r>
      <w:r w:rsidR="00B13B56" w:rsidRPr="00B13B56">
        <w:rPr>
          <w:lang w:eastAsia="de-DE"/>
        </w:rPr>
        <w:t>(it should be noted that if licensed charts go out of date, they may add text or other markings that could degrade the Traffic Image)</w:t>
      </w:r>
      <w:r w:rsidR="00B13B56">
        <w:rPr>
          <w:lang w:eastAsia="de-DE"/>
        </w:rPr>
        <w:t>.</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22BCBE61" w14:textId="6BE6053C" w:rsidR="00752DEA" w:rsidRDefault="00752DEA" w:rsidP="00657DB0">
      <w:pPr>
        <w:pStyle w:val="Bullet1"/>
      </w:pPr>
      <w:r>
        <w:t>cost related to maintaining up-to-date Charts;</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4DB598D9" w:rsidR="00657DB0" w:rsidRPr="007132D5" w:rsidRDefault="00657DB0" w:rsidP="00657DB0">
      <w:pPr>
        <w:pStyle w:val="Bullet1"/>
      </w:pPr>
      <w:r>
        <w:t>o</w:t>
      </w:r>
      <w:r w:rsidRPr="007132D5">
        <w:t xml:space="preserve">ptional layer selection by the </w:t>
      </w:r>
      <w:r w:rsidR="00EE4956">
        <w:t>VTS User</w:t>
      </w:r>
      <w:r w:rsidRPr="007132D5">
        <w:t>;</w:t>
      </w:r>
    </w:p>
    <w:p w14:paraId="621EEFCF" w14:textId="679D7B80" w:rsidR="00657DB0" w:rsidRPr="007132D5" w:rsidRDefault="00657DB0" w:rsidP="00657DB0">
      <w:pPr>
        <w:pStyle w:val="Bullet1"/>
      </w:pPr>
      <w:r>
        <w:t>u</w:t>
      </w:r>
      <w:r w:rsidRPr="007132D5">
        <w:t xml:space="preserve">se of </w:t>
      </w:r>
      <w:r w:rsidR="00DD6ECC" w:rsidRPr="007132D5">
        <w:t>locally derived</w:t>
      </w:r>
      <w:r w:rsidRPr="007132D5">
        <w:t xml:space="preserve">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55B8B562"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p>
    <w:p w14:paraId="4599845E" w14:textId="5D849E9B" w:rsidR="00657DB0" w:rsidRPr="007132D5" w:rsidRDefault="00657DB0" w:rsidP="00657DB0">
      <w:pPr>
        <w:pStyle w:val="BodyText"/>
        <w:rPr>
          <w:lang w:eastAsia="de-DE"/>
        </w:rPr>
      </w:pPr>
      <w:r w:rsidRPr="007132D5">
        <w:rPr>
          <w:lang w:eastAsia="de-DE"/>
        </w:rPr>
        <w:t xml:space="preserve">The current ENC standards, i.e.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w:t>
      </w:r>
      <w:r w:rsidRPr="007132D5">
        <w:rPr>
          <w:lang w:eastAsia="de-DE"/>
        </w:rPr>
        <w:lastRenderedPageBreak/>
        <w:t xml:space="preserve">VTS </w:t>
      </w:r>
      <w:r w:rsidR="00B07157">
        <w:rPr>
          <w:lang w:eastAsia="de-DE"/>
        </w:rPr>
        <w:t>UI</w:t>
      </w:r>
      <w:r w:rsidRPr="007132D5">
        <w:rPr>
          <w:lang w:eastAsia="de-DE"/>
        </w:rPr>
        <w:t xml:space="preserve"> specification includes the capability for authorised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752DEA" w:rsidRDefault="00B07157" w:rsidP="00B07157">
      <w:pPr>
        <w:pStyle w:val="Heading4"/>
        <w:tabs>
          <w:tab w:val="num" w:pos="0"/>
        </w:tabs>
        <w:ind w:left="1134" w:hanging="1134"/>
      </w:pPr>
      <w:r w:rsidRPr="00752DEA">
        <w:t>Sensor data</w:t>
      </w:r>
    </w:p>
    <w:p w14:paraId="1869259E" w14:textId="535817E2" w:rsidR="00B07157" w:rsidRPr="00752DEA" w:rsidRDefault="00B07157" w:rsidP="00B07157">
      <w:pPr>
        <w:pStyle w:val="BodyText"/>
        <w:rPr>
          <w:lang w:eastAsia="de-DE"/>
        </w:rPr>
      </w:pPr>
      <w:r w:rsidRPr="00752DEA">
        <w:rPr>
          <w:lang w:eastAsia="de-DE"/>
        </w:rPr>
        <w:t xml:space="preserve">The UI should have the ability to display sensor data in accordance with the Operational requirements defined by the VTS Authority.  The display of sensor data (e.g. radar video, AIS, Electro Optics, </w:t>
      </w:r>
      <w:r w:rsidR="00AA411D">
        <w:rPr>
          <w:lang w:eastAsia="de-DE"/>
        </w:rPr>
        <w:t xml:space="preserve">RDF,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p>
    <w:p w14:paraId="4F9EDAED" w14:textId="4D192A42" w:rsidR="00967073" w:rsidRPr="00752DEA" w:rsidRDefault="00967073" w:rsidP="00967073">
      <w:pPr>
        <w:pStyle w:val="Bullet1"/>
      </w:pPr>
      <w:r w:rsidRPr="00752DEA">
        <w:t>Recent situational awareness of vessel positions</w:t>
      </w:r>
      <w:r w:rsidR="008019DE">
        <w:t>;</w:t>
      </w:r>
    </w:p>
    <w:p w14:paraId="3240DC31" w14:textId="7CE2A9DD" w:rsidR="00967073" w:rsidRPr="00752DEA" w:rsidRDefault="00967073" w:rsidP="00967073">
      <w:pPr>
        <w:pStyle w:val="Bullet1"/>
      </w:pPr>
      <w:r w:rsidRPr="00752DEA">
        <w:t>Visual confirmation of the real-time Traffic Image;</w:t>
      </w:r>
    </w:p>
    <w:p w14:paraId="14D4D0AE" w14:textId="73D41EB8" w:rsidR="00B07157" w:rsidRPr="00752DEA" w:rsidRDefault="00967073" w:rsidP="00B07157">
      <w:pPr>
        <w:pStyle w:val="Bullet1"/>
      </w:pPr>
      <w:r w:rsidRPr="00752DEA">
        <w:t>D</w:t>
      </w:r>
      <w:r w:rsidR="00B07157" w:rsidRPr="00752DEA">
        <w:t>etection and identification of small targets;</w:t>
      </w:r>
    </w:p>
    <w:p w14:paraId="6199177F" w14:textId="712637E1" w:rsidR="00B07157" w:rsidRPr="00782942" w:rsidRDefault="00967073" w:rsidP="00B07157">
      <w:pPr>
        <w:pStyle w:val="Bullet1"/>
      </w:pPr>
      <w:r w:rsidRPr="00782942">
        <w:t>Redundancy</w:t>
      </w:r>
      <w:r w:rsidR="00B07157" w:rsidRPr="00782942">
        <w:t>.</w:t>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477FC762"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Pr>
          <w:lang w:eastAsia="de-DE"/>
        </w:rPr>
        <w:t>R0</w:t>
      </w:r>
      <w:r w:rsidRPr="007132D5">
        <w:rPr>
          <w:lang w:eastAsia="de-DE"/>
        </w:rPr>
        <w:t xml:space="preserve">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Each vessel should be displayed in a consistent manner such that the VTS</w:t>
      </w:r>
      <w:r w:rsidR="00BF3EC3">
        <w:rPr>
          <w:lang w:eastAsia="de-DE"/>
        </w:rPr>
        <w:t xml:space="preserve"> User</w:t>
      </w:r>
      <w:r w:rsidRPr="007132D5">
        <w:rPr>
          <w:lang w:eastAsia="de-DE"/>
        </w:rPr>
        <w:t xml:space="preserve"> can intuitively understand the true geographical position of the vessel.  This is achieved by displaying the vessel symbol in its true position relative to the underlying or reference </w:t>
      </w:r>
      <w:r w:rsidR="008019DE">
        <w:rPr>
          <w:lang w:eastAsia="de-DE"/>
        </w:rPr>
        <w:t>Chart</w:t>
      </w:r>
      <w:r w:rsidRPr="007132D5">
        <w:rPr>
          <w:lang w:eastAsia="de-DE"/>
        </w:rPr>
        <w:t>.  In addition, this positional information can be augmented by the presentation of the geographical coordinates of the vessel or by its bearing and distance from a selected location.</w:t>
      </w:r>
    </w:p>
    <w:p w14:paraId="329948E8" w14:textId="3B7BD205"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the information associated with each vessel displayed in the VTS</w:t>
      </w:r>
      <w:r w:rsidR="00BF3EC3">
        <w:rPr>
          <w:lang w:eastAsia="de-DE"/>
        </w:rPr>
        <w:t xml:space="preserve"> User</w:t>
      </w:r>
      <w:r w:rsidRPr="007132D5">
        <w:rPr>
          <w:lang w:eastAsia="de-DE"/>
        </w:rPr>
        <w:t>’s view.  The VTS</w:t>
      </w:r>
      <w:r w:rsidR="00BF3EC3">
        <w:rPr>
          <w:lang w:eastAsia="de-DE"/>
        </w:rPr>
        <w:t xml:space="preserve"> User</w:t>
      </w:r>
      <w:r w:rsidRPr="007132D5">
        <w:rPr>
          <w:lang w:eastAsia="de-DE"/>
        </w:rPr>
        <w:t xml:space="preserve"> should be able to select</w:t>
      </w:r>
      <w:r w:rsidR="00C37AB3">
        <w:rPr>
          <w:lang w:eastAsia="de-DE"/>
        </w:rPr>
        <w:t>ively choose what information to display in accordance with local operational requirements</w:t>
      </w:r>
      <w:r w:rsidRPr="007132D5">
        <w:rPr>
          <w:lang w:eastAsia="de-DE"/>
        </w:rPr>
        <w:t>.  A straight forward and intuitive method should be employed to ease selection.</w:t>
      </w:r>
    </w:p>
    <w:p w14:paraId="438EC928" w14:textId="45617BB6" w:rsidR="005C0E86"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544271BD" w14:textId="66A71977" w:rsidR="002022C6" w:rsidRPr="00A407BC" w:rsidRDefault="002022C6" w:rsidP="002022C6">
      <w:pPr>
        <w:pStyle w:val="Heading3"/>
      </w:pPr>
      <w:bookmarkStart w:id="103" w:name="_Toc77847726"/>
      <w:bookmarkStart w:id="104" w:name="_Hlk66971986"/>
      <w:r w:rsidRPr="00A407BC">
        <w:t>Decision Support</w:t>
      </w:r>
      <w:bookmarkEnd w:id="103"/>
    </w:p>
    <w:p w14:paraId="141245CA" w14:textId="2AAD5E1F" w:rsidR="002022C6" w:rsidRPr="00A407BC" w:rsidRDefault="002022C6" w:rsidP="002022C6">
      <w:pPr>
        <w:pStyle w:val="BodyText"/>
        <w:rPr>
          <w:lang w:eastAsia="de-DE"/>
        </w:rPr>
      </w:pPr>
      <w:r w:rsidRPr="00A407BC">
        <w:rPr>
          <w:lang w:eastAsia="de-DE"/>
        </w:rPr>
        <w:t>The UI should be able to support the portrayal of Alerts (Caution, Warning, Alarm and Emergency alarm) in accordance with G.1110.  The portrayal of these Alerts including thresholds often need to be configurable.</w:t>
      </w:r>
    </w:p>
    <w:p w14:paraId="1C0C1FF7" w14:textId="3BF96E28" w:rsidR="002022C6" w:rsidRPr="00A407BC" w:rsidRDefault="002022C6" w:rsidP="002022C6">
      <w:pPr>
        <w:pStyle w:val="BodyText"/>
        <w:rPr>
          <w:lang w:eastAsia="de-DE"/>
        </w:rPr>
      </w:pPr>
      <w:r>
        <w:rPr>
          <w:lang w:eastAsia="de-DE"/>
        </w:rPr>
        <w:t>F</w:t>
      </w:r>
      <w:r w:rsidRPr="00A407BC">
        <w:rPr>
          <w:lang w:eastAsia="de-DE"/>
        </w:rPr>
        <w:t xml:space="preserve">unctionality can be made available to the </w:t>
      </w:r>
      <w:r w:rsidR="00EE4956">
        <w:rPr>
          <w:lang w:eastAsia="de-DE"/>
        </w:rPr>
        <w:t>VTS User</w:t>
      </w:r>
      <w:r w:rsidRPr="00A407BC">
        <w:rPr>
          <w:lang w:eastAsia="de-DE"/>
        </w:rPr>
        <w:t xml:space="preserve"> in a number of different implementations including, but not limited to:</w:t>
      </w:r>
    </w:p>
    <w:p w14:paraId="18330872" w14:textId="77777777" w:rsidR="002022C6" w:rsidRPr="00A407BC" w:rsidRDefault="002022C6" w:rsidP="002022C6">
      <w:pPr>
        <w:pStyle w:val="Bullet1"/>
      </w:pPr>
      <w:r w:rsidRPr="00A407BC">
        <w:t>graphical '</w:t>
      </w:r>
      <w:r>
        <w:t>icons’ or ‘</w:t>
      </w:r>
      <w:r w:rsidRPr="00A407BC">
        <w:t xml:space="preserve">tool buttons' often supported by short descriptive phrases.  It should be possible, in the </w:t>
      </w:r>
      <w:r>
        <w:t>U</w:t>
      </w:r>
      <w:r w:rsidRPr="00A407BC">
        <w:t>I, to select display of buttons, text or both.  User configurable 'tool bars' may be used to group tool buttons;</w:t>
      </w:r>
    </w:p>
    <w:p w14:paraId="78D7BC5A" w14:textId="77777777" w:rsidR="002022C6" w:rsidRPr="00A407BC" w:rsidRDefault="002022C6" w:rsidP="002022C6">
      <w:pPr>
        <w:pStyle w:val="Bullet1"/>
      </w:pPr>
      <w:r w:rsidRPr="00A407BC">
        <w:t>context sensitive menus, with content depending on cursor location;</w:t>
      </w:r>
    </w:p>
    <w:p w14:paraId="0761B8B8" w14:textId="77777777" w:rsidR="002022C6" w:rsidRPr="00A407BC" w:rsidRDefault="002022C6" w:rsidP="002022C6">
      <w:pPr>
        <w:pStyle w:val="Bullet1"/>
        <w:rPr>
          <w:lang w:eastAsia="de-DE"/>
        </w:rPr>
      </w:pPr>
      <w:r w:rsidRPr="00A407BC">
        <w:t>dedicated function keys and/or key-stroke short-cuts.</w:t>
      </w:r>
    </w:p>
    <w:p w14:paraId="4AF80D3C" w14:textId="19708CA9" w:rsidR="002022C6" w:rsidRDefault="002022C6" w:rsidP="002022C6">
      <w:pPr>
        <w:pStyle w:val="BodyText"/>
        <w:rPr>
          <w:lang w:eastAsia="de-DE"/>
        </w:rPr>
      </w:pPr>
      <w:r w:rsidRPr="00A407BC">
        <w:rPr>
          <w:lang w:eastAsia="de-DE"/>
        </w:rPr>
        <w:t xml:space="preserve">The </w:t>
      </w:r>
      <w:r>
        <w:rPr>
          <w:lang w:eastAsia="de-DE"/>
        </w:rPr>
        <w:t>U</w:t>
      </w:r>
      <w:r w:rsidRPr="00A407BC">
        <w:rPr>
          <w:lang w:eastAsia="de-DE"/>
        </w:rPr>
        <w:t xml:space="preserve">I interaction should be intuitive and efficient.  Wherever possible, the number of </w:t>
      </w:r>
      <w:r w:rsidR="0060157C" w:rsidRPr="00A407BC">
        <w:rPr>
          <w:lang w:eastAsia="de-DE"/>
        </w:rPr>
        <w:t>keystrokes</w:t>
      </w:r>
      <w:r w:rsidRPr="00A407BC">
        <w:rPr>
          <w:lang w:eastAsia="de-DE"/>
        </w:rPr>
        <w:t xml:space="preserve"> should be minimised.  Input fields should be, where possible, filled with appropriate default values by the </w:t>
      </w:r>
      <w:r>
        <w:rPr>
          <w:lang w:eastAsia="de-DE"/>
        </w:rPr>
        <w:t>VTS S</w:t>
      </w:r>
      <w:r w:rsidRPr="00A407BC">
        <w:rPr>
          <w:lang w:eastAsia="de-DE"/>
        </w:rPr>
        <w:t>ystem.</w:t>
      </w:r>
    </w:p>
    <w:p w14:paraId="29209EF3" w14:textId="77777777" w:rsidR="002022C6" w:rsidRPr="0060157C" w:rsidRDefault="002022C6" w:rsidP="002022C6">
      <w:pPr>
        <w:pStyle w:val="Bullet1"/>
      </w:pPr>
      <w:r w:rsidRPr="0060157C">
        <w:t>Supporting functionality for Decision Support Tools (See Guideline G-1110)</w:t>
      </w:r>
    </w:p>
    <w:p w14:paraId="0C97D070" w14:textId="03902677" w:rsidR="008019DE" w:rsidRPr="007132D5" w:rsidRDefault="00B82402" w:rsidP="008019DE">
      <w:pPr>
        <w:pStyle w:val="Heading3"/>
        <w:tabs>
          <w:tab w:val="num" w:pos="0"/>
        </w:tabs>
        <w:ind w:left="992" w:hanging="992"/>
      </w:pPr>
      <w:bookmarkStart w:id="105" w:name="_Toc77847727"/>
      <w:r>
        <w:t>Voice</w:t>
      </w:r>
      <w:r w:rsidR="008019DE">
        <w:t xml:space="preserve"> communication</w:t>
      </w:r>
      <w:bookmarkEnd w:id="105"/>
      <w:r w:rsidR="008019DE" w:rsidRPr="007132D5">
        <w:t xml:space="preserve"> </w:t>
      </w:r>
    </w:p>
    <w:p w14:paraId="3A1E2C5B" w14:textId="70D124E6" w:rsidR="008019DE" w:rsidRPr="00782942" w:rsidRDefault="00B82402" w:rsidP="00782942">
      <w:pPr>
        <w:pStyle w:val="BodyText"/>
        <w:rPr>
          <w:lang w:eastAsia="de-DE"/>
        </w:rPr>
      </w:pPr>
      <w:bookmarkStart w:id="106" w:name="_Hlk66971967"/>
      <w:bookmarkEnd w:id="104"/>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the most important part of the VTS system and therefore the </w:t>
      </w:r>
      <w:r w:rsidR="00DD3445">
        <w:rPr>
          <w:lang w:eastAsia="de-DE"/>
        </w:rPr>
        <w:t>UI</w:t>
      </w:r>
      <w:r w:rsidR="008019DE" w:rsidRPr="008019DE">
        <w:rPr>
          <w:lang w:eastAsia="de-DE"/>
        </w:rPr>
        <w:t xml:space="preserve"> for the radio equipment should be easy to use.  The </w:t>
      </w:r>
      <w:r>
        <w:rPr>
          <w:lang w:eastAsia="de-DE"/>
        </w:rPr>
        <w:t>Voice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Traffic Image presentation or may be separate.  Many modern VTS systems provide a touch screen user interface.  The VTS</w:t>
      </w:r>
      <w:r>
        <w:rPr>
          <w:lang w:eastAsia="de-DE"/>
        </w:rPr>
        <w:t xml:space="preserve">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DD6ECC">
      <w:pPr>
        <w:pStyle w:val="BodyText"/>
        <w:numPr>
          <w:ilvl w:val="0"/>
          <w:numId w:val="35"/>
        </w:numPr>
        <w:rPr>
          <w:lang w:eastAsia="de-DE"/>
        </w:rPr>
      </w:pPr>
      <w:r w:rsidRPr="00782942">
        <w:rPr>
          <w:lang w:eastAsia="de-DE"/>
        </w:rPr>
        <w:lastRenderedPageBreak/>
        <w:t>Radio selection</w:t>
      </w:r>
      <w:r w:rsidR="00C30EB1">
        <w:rPr>
          <w:lang w:eastAsia="de-DE"/>
        </w:rPr>
        <w:t xml:space="preserve"> and status</w:t>
      </w:r>
    </w:p>
    <w:p w14:paraId="1C0CFC21" w14:textId="77777777" w:rsidR="008019DE" w:rsidRPr="00782942" w:rsidRDefault="008019DE" w:rsidP="00DD6ECC">
      <w:pPr>
        <w:pStyle w:val="BodyText"/>
        <w:numPr>
          <w:ilvl w:val="0"/>
          <w:numId w:val="35"/>
        </w:numPr>
        <w:rPr>
          <w:lang w:eastAsia="de-DE"/>
        </w:rPr>
      </w:pPr>
      <w:r w:rsidRPr="00782942">
        <w:rPr>
          <w:lang w:eastAsia="de-DE"/>
        </w:rPr>
        <w:t>Channel / Frequency Selection</w:t>
      </w:r>
    </w:p>
    <w:p w14:paraId="39313E34" w14:textId="2BAA6124" w:rsidR="008019DE" w:rsidRDefault="008019DE" w:rsidP="00DD6ECC">
      <w:pPr>
        <w:pStyle w:val="BodyText"/>
        <w:numPr>
          <w:ilvl w:val="0"/>
          <w:numId w:val="35"/>
        </w:numPr>
        <w:rPr>
          <w:lang w:eastAsia="de-DE"/>
        </w:rPr>
      </w:pPr>
      <w:r w:rsidRPr="00782942">
        <w:rPr>
          <w:lang w:eastAsia="de-DE"/>
        </w:rPr>
        <w:t>Squelch control</w:t>
      </w:r>
      <w:r w:rsidR="00071F60">
        <w:rPr>
          <w:lang w:eastAsia="de-DE"/>
        </w:rPr>
        <w:t xml:space="preserve"> </w:t>
      </w:r>
    </w:p>
    <w:p w14:paraId="53AD55F8" w14:textId="22E04F02" w:rsidR="00071F60" w:rsidRPr="00782942" w:rsidRDefault="00071F60" w:rsidP="00DD6ECC">
      <w:pPr>
        <w:pStyle w:val="BodyText"/>
        <w:numPr>
          <w:ilvl w:val="0"/>
          <w:numId w:val="35"/>
        </w:numPr>
        <w:rPr>
          <w:lang w:eastAsia="de-DE"/>
        </w:rPr>
      </w:pPr>
      <w:r>
        <w:rPr>
          <w:lang w:eastAsia="de-DE"/>
        </w:rPr>
        <w:t>Digital Selective Calling (DSC)</w:t>
      </w:r>
    </w:p>
    <w:p w14:paraId="04848FB9" w14:textId="77777777" w:rsidR="008019DE" w:rsidRPr="00782942" w:rsidRDefault="008019DE" w:rsidP="00DD6ECC">
      <w:pPr>
        <w:pStyle w:val="BodyText"/>
        <w:numPr>
          <w:ilvl w:val="0"/>
          <w:numId w:val="35"/>
        </w:numPr>
        <w:rPr>
          <w:lang w:eastAsia="de-DE"/>
        </w:rPr>
      </w:pPr>
      <w:r w:rsidRPr="00782942">
        <w:rPr>
          <w:lang w:eastAsia="de-DE"/>
        </w:rPr>
        <w:t>Facilities to replay recorded conversations</w:t>
      </w:r>
    </w:p>
    <w:p w14:paraId="6C8A6D64" w14:textId="24A5A2E1" w:rsidR="008019DE" w:rsidRPr="00782942" w:rsidRDefault="008019DE" w:rsidP="00DD6ECC">
      <w:pPr>
        <w:pStyle w:val="BodyText"/>
        <w:numPr>
          <w:ilvl w:val="0"/>
          <w:numId w:val="35"/>
        </w:numPr>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 To Talk capabilities</w:t>
      </w:r>
      <w:r w:rsidRPr="00782942">
        <w:rPr>
          <w:lang w:eastAsia="de-DE"/>
        </w:rPr>
        <w:t xml:space="preserve"> </w:t>
      </w:r>
    </w:p>
    <w:p w14:paraId="15939695" w14:textId="16CD35B8" w:rsidR="008019DE" w:rsidRPr="00782942" w:rsidRDefault="008019DE" w:rsidP="00DD6ECC">
      <w:pPr>
        <w:pStyle w:val="BodyText"/>
        <w:numPr>
          <w:ilvl w:val="0"/>
          <w:numId w:val="35"/>
        </w:numPr>
        <w:rPr>
          <w:lang w:eastAsia="de-DE"/>
        </w:rPr>
      </w:pPr>
      <w:r w:rsidRPr="00782942">
        <w:rPr>
          <w:lang w:eastAsia="de-DE"/>
        </w:rPr>
        <w:t>Headset and</w:t>
      </w:r>
      <w:r w:rsidR="00111168">
        <w:rPr>
          <w:lang w:eastAsia="de-DE"/>
        </w:rPr>
        <w:t>/or</w:t>
      </w:r>
      <w:r w:rsidRPr="00782942">
        <w:rPr>
          <w:lang w:eastAsia="de-DE"/>
        </w:rPr>
        <w:t xml:space="preserve"> Speaker</w:t>
      </w:r>
      <w:r w:rsidR="00DD3445">
        <w:rPr>
          <w:lang w:eastAsia="de-DE"/>
        </w:rPr>
        <w:t>.</w:t>
      </w:r>
    </w:p>
    <w:p w14:paraId="5A049257" w14:textId="764A4DF3" w:rsidR="008019DE" w:rsidRPr="00782942" w:rsidRDefault="008019DE" w:rsidP="00782942">
      <w:pPr>
        <w:pStyle w:val="BodyText"/>
        <w:rPr>
          <w:lang w:eastAsia="de-DE"/>
        </w:rPr>
      </w:pPr>
      <w:commentRangeStart w:id="107"/>
      <w:commentRangeStart w:id="108"/>
      <w:r w:rsidRPr="00782942">
        <w:rPr>
          <w:lang w:eastAsia="de-DE"/>
        </w:rPr>
        <w:t xml:space="preserve">Details about the </w:t>
      </w:r>
      <w:r w:rsidR="00D45407">
        <w:rPr>
          <w:lang w:eastAsia="de-DE"/>
        </w:rPr>
        <w:t>operational</w:t>
      </w:r>
      <w:r w:rsidR="00866439">
        <w:rPr>
          <w:lang w:eastAsia="de-DE"/>
        </w:rPr>
        <w:t xml:space="preserve"> </w:t>
      </w:r>
      <w:r w:rsidRPr="00782942">
        <w:rPr>
          <w:lang w:eastAsia="de-DE"/>
        </w:rPr>
        <w:t xml:space="preserve">requirements of the </w:t>
      </w:r>
      <w:r w:rsidR="00F80152">
        <w:rPr>
          <w:lang w:eastAsia="de-DE"/>
        </w:rPr>
        <w:t>Voice</w:t>
      </w:r>
      <w:r w:rsidR="00F80152" w:rsidRPr="00782942">
        <w:rPr>
          <w:lang w:eastAsia="de-DE"/>
        </w:rPr>
        <w:t xml:space="preserve"> </w:t>
      </w:r>
      <w:r w:rsidRPr="00782942">
        <w:rPr>
          <w:lang w:eastAsia="de-DE"/>
        </w:rPr>
        <w:t>communications equipment is provided in IALA Guideline 1111-2</w:t>
      </w:r>
      <w:r w:rsidR="00DD3445">
        <w:rPr>
          <w:lang w:eastAsia="de-DE"/>
        </w:rPr>
        <w:t>.</w:t>
      </w:r>
      <w:commentRangeEnd w:id="107"/>
      <w:r w:rsidR="009203B8">
        <w:rPr>
          <w:rStyle w:val="CommentReference"/>
        </w:rPr>
        <w:commentReference w:id="107"/>
      </w:r>
      <w:commentRangeEnd w:id="108"/>
      <w:r w:rsidR="00DD6ECC">
        <w:rPr>
          <w:rStyle w:val="CommentReference"/>
        </w:rPr>
        <w:commentReference w:id="108"/>
      </w:r>
    </w:p>
    <w:p w14:paraId="5E38764E" w14:textId="370730AF" w:rsidR="008019DE" w:rsidRPr="007132D5" w:rsidRDefault="008019DE" w:rsidP="008019DE">
      <w:pPr>
        <w:pStyle w:val="Heading3"/>
        <w:tabs>
          <w:tab w:val="num" w:pos="0"/>
        </w:tabs>
        <w:ind w:left="992" w:hanging="992"/>
      </w:pPr>
      <w:bookmarkStart w:id="109" w:name="_Toc77847728"/>
      <w:bookmarkStart w:id="110" w:name="_Hlk66977188"/>
      <w:bookmarkEnd w:id="106"/>
      <w:r>
        <w:t>Radar</w:t>
      </w:r>
      <w:bookmarkEnd w:id="109"/>
    </w:p>
    <w:bookmarkEnd w:id="110"/>
    <w:p w14:paraId="4F9EA278" w14:textId="193DC722" w:rsidR="00E54905" w:rsidRDefault="00E54905" w:rsidP="00C95E1B">
      <w:pPr>
        <w:rPr>
          <w:sz w:val="22"/>
          <w:lang w:eastAsia="de-DE"/>
        </w:rPr>
      </w:pPr>
      <w:r w:rsidRPr="00D40069">
        <w:rPr>
          <w:sz w:val="22"/>
          <w:lang w:eastAsia="de-DE"/>
        </w:rPr>
        <w:t xml:space="preserve">Radar is often regarded as a critical sensor input for VTS systems, due to its ability to accurately </w:t>
      </w:r>
      <w:r w:rsidR="00C21322" w:rsidRPr="00D40069">
        <w:rPr>
          <w:sz w:val="22"/>
          <w:lang w:eastAsia="de-DE"/>
        </w:rPr>
        <w:t>detect</w:t>
      </w:r>
      <w:r w:rsidRPr="00D40069">
        <w:rPr>
          <w:sz w:val="22"/>
          <w:lang w:eastAsia="de-DE"/>
        </w:rPr>
        <w:t xml:space="preserve"> and track objects and their movement</w:t>
      </w:r>
      <w:r w:rsidR="00E34A53">
        <w:rPr>
          <w:sz w:val="22"/>
          <w:lang w:eastAsia="de-DE"/>
        </w:rPr>
        <w:t>s</w:t>
      </w:r>
      <w:r w:rsidRPr="00D40069">
        <w:rPr>
          <w:sz w:val="22"/>
          <w:lang w:eastAsia="de-DE"/>
        </w:rPr>
        <w:t xml:space="preserve"> without requiring any transmission signal from the object itself, unlike sensors such as RDF or AIS</w:t>
      </w:r>
      <w:r w:rsidR="00A1651D" w:rsidRPr="00A1651D">
        <w:rPr>
          <w:rFonts w:hint="eastAsia"/>
          <w:sz w:val="22"/>
          <w:lang w:eastAsia="de-DE"/>
        </w:rPr>
        <w:t xml:space="preserve">. </w:t>
      </w:r>
      <w:r w:rsidR="00C21322">
        <w:rPr>
          <w:sz w:val="22"/>
          <w:lang w:eastAsia="de-DE"/>
        </w:rPr>
        <w:t xml:space="preserve"> </w:t>
      </w:r>
      <w:r w:rsidR="008B4A19">
        <w:rPr>
          <w:sz w:val="22"/>
          <w:lang w:eastAsia="de-DE"/>
        </w:rPr>
        <w:t xml:space="preserve">It is important to note that Radar does not identify an object.  </w:t>
      </w:r>
      <w:r w:rsidR="00C21322" w:rsidRPr="00D40069">
        <w:rPr>
          <w:sz w:val="22"/>
          <w:lang w:eastAsia="de-DE"/>
        </w:rPr>
        <w:t>R</w:t>
      </w:r>
      <w:r w:rsidRPr="00D40069">
        <w:rPr>
          <w:sz w:val="22"/>
          <w:lang w:eastAsia="de-DE"/>
        </w:rPr>
        <w:t xml:space="preserve">adar </w:t>
      </w:r>
      <w:r w:rsidR="00C21322" w:rsidRPr="00D40069">
        <w:rPr>
          <w:sz w:val="22"/>
          <w:lang w:eastAsia="de-DE"/>
        </w:rPr>
        <w:t>data comprises Radar video and tracks</w:t>
      </w:r>
      <w:r w:rsidRPr="00D40069">
        <w:rPr>
          <w:sz w:val="22"/>
          <w:lang w:eastAsia="de-DE"/>
        </w:rPr>
        <w:t xml:space="preserve"> </w:t>
      </w:r>
      <w:r w:rsidR="00C21322" w:rsidRPr="00D40069">
        <w:rPr>
          <w:sz w:val="22"/>
          <w:lang w:eastAsia="de-DE"/>
        </w:rPr>
        <w:t xml:space="preserve">and </w:t>
      </w:r>
      <w:r w:rsidRPr="00D40069">
        <w:rPr>
          <w:sz w:val="22"/>
          <w:lang w:eastAsia="de-DE"/>
        </w:rPr>
        <w:t>may include both dynamic and static objects, including but not limited to vessels, navigation aids, islands, bridges, offshore structures and coastlines.</w:t>
      </w:r>
    </w:p>
    <w:p w14:paraId="6F3A07A7" w14:textId="77777777" w:rsidR="00E34A53" w:rsidRPr="00D40069" w:rsidRDefault="00E34A53" w:rsidP="00C95E1B">
      <w:pPr>
        <w:rPr>
          <w:sz w:val="22"/>
          <w:lang w:eastAsia="de-DE"/>
        </w:rPr>
      </w:pPr>
    </w:p>
    <w:p w14:paraId="5492CA13" w14:textId="6AA4C4AC" w:rsidR="00E54905" w:rsidRPr="00EE4956" w:rsidRDefault="00AC4DA8" w:rsidP="00E54905">
      <w:pPr>
        <w:rPr>
          <w:sz w:val="22"/>
          <w:lang w:eastAsia="de-DE"/>
        </w:rPr>
      </w:pPr>
      <w:r w:rsidRPr="00F05E7E">
        <w:rPr>
          <w:sz w:val="22"/>
          <w:lang w:eastAsia="de-DE"/>
        </w:rPr>
        <w:t>The VTS User may be provided with the following facilities</w:t>
      </w:r>
      <w:r w:rsidR="00E54905" w:rsidRPr="00EE4956">
        <w:rPr>
          <w:sz w:val="22"/>
          <w:lang w:eastAsia="de-DE"/>
        </w:rPr>
        <w:t>:</w:t>
      </w:r>
    </w:p>
    <w:p w14:paraId="1E5F22D5" w14:textId="2BEB0B09" w:rsidR="00E54905" w:rsidRPr="00F05E7E" w:rsidRDefault="00E54905" w:rsidP="00DD6ECC">
      <w:pPr>
        <w:pStyle w:val="BodyText"/>
        <w:numPr>
          <w:ilvl w:val="0"/>
          <w:numId w:val="35"/>
        </w:numPr>
        <w:rPr>
          <w:lang w:eastAsia="de-DE"/>
        </w:rPr>
      </w:pPr>
      <w:r w:rsidRPr="00EE4956">
        <w:rPr>
          <w:lang w:eastAsia="de-DE"/>
        </w:rPr>
        <w:t xml:space="preserve">Real time Radar video plot representing </w:t>
      </w:r>
      <w:r w:rsidR="00F44089" w:rsidRPr="00EE4956">
        <w:rPr>
          <w:lang w:eastAsia="de-DE"/>
        </w:rPr>
        <w:t xml:space="preserve">an </w:t>
      </w:r>
      <w:r w:rsidRPr="00EE4956">
        <w:rPr>
          <w:lang w:eastAsia="de-DE"/>
        </w:rPr>
        <w:t xml:space="preserve">objects </w:t>
      </w:r>
      <w:r w:rsidR="00F44089" w:rsidRPr="00EE4956">
        <w:rPr>
          <w:lang w:eastAsia="de-DE"/>
        </w:rPr>
        <w:t>present position and afterglow of moving objects representing their past positions</w:t>
      </w:r>
    </w:p>
    <w:p w14:paraId="6B3411B1" w14:textId="77777777" w:rsidR="00BC3578" w:rsidRPr="00F05E7E" w:rsidRDefault="000B02FE" w:rsidP="00DD6ECC">
      <w:pPr>
        <w:pStyle w:val="BodyText"/>
        <w:numPr>
          <w:ilvl w:val="0"/>
          <w:numId w:val="35"/>
        </w:numPr>
        <w:rPr>
          <w:lang w:eastAsia="de-DE"/>
        </w:rPr>
      </w:pPr>
      <w:r w:rsidRPr="00F05E7E">
        <w:rPr>
          <w:lang w:eastAsia="de-DE"/>
        </w:rPr>
        <w:t xml:space="preserve">Real time Radar track data </w:t>
      </w:r>
      <w:r w:rsidR="00AC1665" w:rsidRPr="00F05E7E">
        <w:rPr>
          <w:lang w:eastAsia="de-DE"/>
        </w:rPr>
        <w:t xml:space="preserve">(label) </w:t>
      </w:r>
      <w:r w:rsidRPr="00F05E7E">
        <w:rPr>
          <w:lang w:eastAsia="de-DE"/>
        </w:rPr>
        <w:t>and symbol</w:t>
      </w:r>
    </w:p>
    <w:p w14:paraId="28A7B56F" w14:textId="49B2A595" w:rsidR="00F05E7E" w:rsidRDefault="00BC3578" w:rsidP="00DD6ECC">
      <w:pPr>
        <w:pStyle w:val="BodyText"/>
        <w:numPr>
          <w:ilvl w:val="0"/>
          <w:numId w:val="35"/>
        </w:numPr>
        <w:rPr>
          <w:lang w:eastAsia="de-DE"/>
        </w:rPr>
      </w:pPr>
      <w:r w:rsidRPr="00F05E7E">
        <w:rPr>
          <w:lang w:eastAsia="de-DE"/>
        </w:rPr>
        <w:t xml:space="preserve">Radar control and settings </w:t>
      </w:r>
      <w:r w:rsidR="00F05E7E">
        <w:rPr>
          <w:lang w:eastAsia="de-DE"/>
        </w:rPr>
        <w:t>possibly using User profiles/permissions</w:t>
      </w:r>
    </w:p>
    <w:p w14:paraId="2E855E26" w14:textId="1DE46EA5" w:rsidR="000C4343" w:rsidRDefault="00F05E7E" w:rsidP="00DD6ECC">
      <w:pPr>
        <w:pStyle w:val="BodyText"/>
        <w:numPr>
          <w:ilvl w:val="0"/>
          <w:numId w:val="35"/>
        </w:numPr>
        <w:rPr>
          <w:lang w:eastAsia="de-DE"/>
        </w:rPr>
      </w:pPr>
      <w:r>
        <w:rPr>
          <w:lang w:eastAsia="de-DE"/>
        </w:rPr>
        <w:t>Selection/cho</w:t>
      </w:r>
      <w:r w:rsidR="000C4343">
        <w:rPr>
          <w:lang w:eastAsia="de-DE"/>
        </w:rPr>
        <w:t>ice</w:t>
      </w:r>
      <w:r>
        <w:rPr>
          <w:lang w:eastAsia="de-DE"/>
        </w:rPr>
        <w:t xml:space="preserve"> of </w:t>
      </w:r>
      <w:r w:rsidR="000C4343">
        <w:rPr>
          <w:lang w:eastAsia="de-DE"/>
        </w:rPr>
        <w:t xml:space="preserve">the </w:t>
      </w:r>
      <w:r>
        <w:rPr>
          <w:lang w:eastAsia="de-DE"/>
        </w:rPr>
        <w:t xml:space="preserve">Radar </w:t>
      </w:r>
      <w:r w:rsidR="000C4343">
        <w:rPr>
          <w:lang w:eastAsia="de-DE"/>
        </w:rPr>
        <w:t>for the Traffic Image.</w:t>
      </w:r>
    </w:p>
    <w:p w14:paraId="708268DF" w14:textId="2CE04ACD" w:rsidR="003D2C34" w:rsidRPr="001E07C3" w:rsidRDefault="00AC1665" w:rsidP="003D2C34">
      <w:pPr>
        <w:rPr>
          <w:sz w:val="22"/>
          <w:lang w:eastAsia="de-DE"/>
        </w:rPr>
      </w:pPr>
      <w:r>
        <w:rPr>
          <w:sz w:val="22"/>
          <w:lang w:eastAsia="de-DE"/>
        </w:rPr>
        <w:t xml:space="preserve">The UI should be configurable to enable the VTS User to obtain more information about </w:t>
      </w:r>
      <w:r w:rsidR="00C92D6A">
        <w:rPr>
          <w:sz w:val="22"/>
          <w:lang w:eastAsia="de-DE"/>
        </w:rPr>
        <w:t xml:space="preserve">the Radar tracking sources of </w:t>
      </w:r>
      <w:r w:rsidR="00E34A53">
        <w:rPr>
          <w:sz w:val="22"/>
          <w:lang w:eastAsia="de-DE"/>
        </w:rPr>
        <w:t xml:space="preserve">a </w:t>
      </w:r>
      <w:r>
        <w:rPr>
          <w:sz w:val="22"/>
          <w:lang w:eastAsia="de-DE"/>
        </w:rPr>
        <w:t>target</w:t>
      </w:r>
      <w:r w:rsidR="008B4A19">
        <w:rPr>
          <w:sz w:val="22"/>
          <w:lang w:eastAsia="de-DE"/>
        </w:rPr>
        <w:t xml:space="preserve"> and</w:t>
      </w:r>
      <w:r w:rsidR="003D2C34" w:rsidRPr="001E07C3">
        <w:rPr>
          <w:sz w:val="22"/>
          <w:lang w:eastAsia="de-DE"/>
        </w:rPr>
        <w:t xml:space="preserve"> to optimize the performance of the radar in variable conditions.</w:t>
      </w:r>
    </w:p>
    <w:p w14:paraId="5FBCBADB" w14:textId="77777777" w:rsidR="00E34A53" w:rsidRDefault="00E34A53" w:rsidP="00AC1665">
      <w:pPr>
        <w:rPr>
          <w:sz w:val="22"/>
          <w:lang w:eastAsia="de-DE"/>
        </w:rPr>
      </w:pPr>
    </w:p>
    <w:p w14:paraId="1677EEA8" w14:textId="5245D8A9" w:rsidR="00D40069" w:rsidRPr="009D641E" w:rsidRDefault="00D40069" w:rsidP="00D40069">
      <w:pPr>
        <w:pStyle w:val="BodyText"/>
        <w:spacing w:line="216" w:lineRule="exact"/>
        <w:rPr>
          <w:lang w:eastAsia="de-DE"/>
        </w:rPr>
      </w:pPr>
      <w:r w:rsidRPr="009D641E">
        <w:rPr>
          <w:lang w:eastAsia="de-DE"/>
        </w:rPr>
        <w:t xml:space="preserve">Details about the </w:t>
      </w:r>
      <w:r>
        <w:rPr>
          <w:lang w:eastAsia="de-DE"/>
        </w:rPr>
        <w:t>Tracking</w:t>
      </w:r>
      <w:r w:rsidRPr="009D641E">
        <w:rPr>
          <w:lang w:eastAsia="de-DE"/>
        </w:rPr>
        <w:t xml:space="preserve"> function is provided in Chapter 4 – Data Processing of this Guideline.</w:t>
      </w:r>
    </w:p>
    <w:p w14:paraId="5B311400" w14:textId="0C8A653F" w:rsidR="00AC1665" w:rsidRDefault="00AC1665" w:rsidP="00AC1665">
      <w:pPr>
        <w:rPr>
          <w:sz w:val="22"/>
          <w:lang w:eastAsia="de-DE"/>
        </w:rPr>
      </w:pPr>
      <w:r w:rsidRPr="00A67162">
        <w:rPr>
          <w:sz w:val="22"/>
          <w:lang w:eastAsia="de-DE"/>
        </w:rPr>
        <w:t xml:space="preserve">Details about the </w:t>
      </w:r>
      <w:r w:rsidR="00D45407">
        <w:rPr>
          <w:sz w:val="22"/>
          <w:lang w:eastAsia="de-DE"/>
        </w:rPr>
        <w:t>operational</w:t>
      </w:r>
      <w:r w:rsidR="00866439">
        <w:rPr>
          <w:sz w:val="22"/>
          <w:lang w:eastAsia="de-DE"/>
        </w:rPr>
        <w:t xml:space="preserve"> </w:t>
      </w:r>
      <w:r w:rsidRPr="00A67162">
        <w:rPr>
          <w:sz w:val="22"/>
          <w:lang w:eastAsia="de-DE"/>
        </w:rPr>
        <w:t xml:space="preserve">requirements of the </w:t>
      </w:r>
      <w:r>
        <w:rPr>
          <w:sz w:val="22"/>
          <w:lang w:eastAsia="de-DE"/>
        </w:rPr>
        <w:t>radar sensor</w:t>
      </w:r>
      <w:r w:rsidRPr="00A67162">
        <w:rPr>
          <w:sz w:val="22"/>
          <w:lang w:eastAsia="de-DE"/>
        </w:rPr>
        <w:t xml:space="preserve"> equipment is provided in IALA Guideline 1111-</w:t>
      </w:r>
      <w:r>
        <w:rPr>
          <w:sz w:val="22"/>
          <w:lang w:eastAsia="de-DE"/>
        </w:rPr>
        <w:t>3</w:t>
      </w:r>
      <w:r w:rsidRPr="00A67162">
        <w:rPr>
          <w:sz w:val="22"/>
          <w:lang w:eastAsia="de-DE"/>
        </w:rPr>
        <w:t>.</w:t>
      </w:r>
    </w:p>
    <w:p w14:paraId="18947F07" w14:textId="20B58F62" w:rsidR="008019DE" w:rsidRPr="007132D5" w:rsidRDefault="008019DE" w:rsidP="008019DE">
      <w:pPr>
        <w:pStyle w:val="Heading3"/>
        <w:tabs>
          <w:tab w:val="num" w:pos="0"/>
        </w:tabs>
        <w:ind w:left="992" w:hanging="992"/>
      </w:pPr>
      <w:bookmarkStart w:id="111" w:name="_Toc77847729"/>
      <w:r>
        <w:t>AIS</w:t>
      </w:r>
      <w:r w:rsidR="00A303C9">
        <w:t xml:space="preserve"> and VDES</w:t>
      </w:r>
      <w:bookmarkEnd w:id="111"/>
    </w:p>
    <w:p w14:paraId="12CF3113" w14:textId="2864697E" w:rsidR="005A3E04" w:rsidRDefault="00D656FA" w:rsidP="00743576">
      <w:pPr>
        <w:rPr>
          <w:sz w:val="22"/>
          <w:lang w:eastAsia="de-DE"/>
        </w:rPr>
      </w:pPr>
      <w:r>
        <w:rPr>
          <w:sz w:val="22"/>
          <w:lang w:eastAsia="de-DE"/>
        </w:rPr>
        <w:t>An Automatic Identification System (</w:t>
      </w:r>
      <w:r w:rsidR="00743576" w:rsidRPr="00F80152">
        <w:rPr>
          <w:sz w:val="22"/>
          <w:lang w:eastAsia="de-DE"/>
        </w:rPr>
        <w:t>AIS</w:t>
      </w:r>
      <w:r>
        <w:rPr>
          <w:sz w:val="22"/>
          <w:lang w:eastAsia="de-DE"/>
        </w:rPr>
        <w:t>)</w:t>
      </w:r>
      <w:r w:rsidR="00743576" w:rsidRPr="00F80152">
        <w:rPr>
          <w:sz w:val="22"/>
          <w:lang w:eastAsia="de-DE"/>
        </w:rPr>
        <w:t xml:space="preserve"> uses a transponder on board a ship to provide </w:t>
      </w:r>
      <w:r w:rsidR="001742A5" w:rsidRPr="00F80152">
        <w:rPr>
          <w:sz w:val="22"/>
          <w:lang w:eastAsia="de-DE"/>
        </w:rPr>
        <w:t xml:space="preserve">a </w:t>
      </w:r>
      <w:r w:rsidR="00743576" w:rsidRPr="00F80152">
        <w:rPr>
          <w:sz w:val="22"/>
          <w:lang w:eastAsia="de-DE"/>
        </w:rPr>
        <w:t xml:space="preserve">means for locating and identifying vessels.  AIS position reports received from AIS transponders </w:t>
      </w:r>
      <w:r>
        <w:rPr>
          <w:sz w:val="22"/>
          <w:lang w:eastAsia="de-DE"/>
        </w:rPr>
        <w:t xml:space="preserve">by AIS Base Stations </w:t>
      </w:r>
      <w:r w:rsidR="005A3E04">
        <w:rPr>
          <w:sz w:val="22"/>
          <w:lang w:eastAsia="de-DE"/>
        </w:rPr>
        <w:t xml:space="preserve">and/or Receivers located </w:t>
      </w:r>
      <w:r>
        <w:rPr>
          <w:sz w:val="22"/>
          <w:lang w:eastAsia="de-DE"/>
        </w:rPr>
        <w:t>onshore are</w:t>
      </w:r>
      <w:r w:rsidR="001742A5" w:rsidRPr="00F80152">
        <w:rPr>
          <w:sz w:val="22"/>
          <w:lang w:eastAsia="de-DE"/>
        </w:rPr>
        <w:t xml:space="preserve"> be used for Tracking and AIS static and voyage related data may</w:t>
      </w:r>
      <w:r w:rsidR="00743576" w:rsidRPr="00F80152">
        <w:rPr>
          <w:sz w:val="22"/>
          <w:lang w:eastAsia="de-DE"/>
        </w:rPr>
        <w:t xml:space="preserve"> be displayed within the Traffic Image.  </w:t>
      </w:r>
      <w:r w:rsidR="005A3E04">
        <w:rPr>
          <w:sz w:val="22"/>
          <w:lang w:eastAsia="de-DE"/>
        </w:rPr>
        <w:t>It is important to note that AIS Transponders are designed for use on board and not for use on shore as part of VTS Equipment.</w:t>
      </w:r>
    </w:p>
    <w:p w14:paraId="43DBDD6D" w14:textId="77777777" w:rsidR="005A3E04" w:rsidRDefault="005A3E04" w:rsidP="00743576">
      <w:pPr>
        <w:rPr>
          <w:sz w:val="22"/>
          <w:lang w:eastAsia="de-DE"/>
        </w:rPr>
      </w:pPr>
    </w:p>
    <w:p w14:paraId="2E28D407" w14:textId="23109E13" w:rsidR="00743576" w:rsidRPr="00F80152" w:rsidRDefault="00386147" w:rsidP="00743576">
      <w:pPr>
        <w:rPr>
          <w:sz w:val="22"/>
          <w:lang w:eastAsia="de-DE"/>
        </w:rPr>
      </w:pPr>
      <w:r>
        <w:rPr>
          <w:sz w:val="22"/>
          <w:lang w:eastAsia="de-DE"/>
        </w:rPr>
        <w:t>To enable identification, c</w:t>
      </w:r>
      <w:r w:rsidR="00187415" w:rsidRPr="00F80152">
        <w:rPr>
          <w:sz w:val="22"/>
          <w:lang w:eastAsia="de-DE"/>
        </w:rPr>
        <w:t xml:space="preserve">onsideration should be given to the inclusion of AIS </w:t>
      </w:r>
      <w:r w:rsidR="00B14341">
        <w:rPr>
          <w:sz w:val="22"/>
          <w:lang w:eastAsia="de-DE"/>
        </w:rPr>
        <w:t xml:space="preserve">data </w:t>
      </w:r>
      <w:r w:rsidR="00187415" w:rsidRPr="00F80152">
        <w:rPr>
          <w:sz w:val="22"/>
          <w:lang w:eastAsia="de-DE"/>
        </w:rPr>
        <w:t>in the Data Fusion process</w:t>
      </w:r>
      <w:r w:rsidR="00743576" w:rsidRPr="00F80152">
        <w:rPr>
          <w:sz w:val="22"/>
          <w:lang w:eastAsia="de-DE"/>
        </w:rPr>
        <w:t xml:space="preserve"> with </w:t>
      </w:r>
      <w:r w:rsidR="00187415" w:rsidRPr="00F80152">
        <w:rPr>
          <w:sz w:val="22"/>
          <w:lang w:eastAsia="de-DE"/>
        </w:rPr>
        <w:t>Radar tracks</w:t>
      </w:r>
      <w:r w:rsidR="00743576" w:rsidRPr="00F80152">
        <w:rPr>
          <w:sz w:val="22"/>
          <w:lang w:eastAsia="de-DE"/>
        </w:rPr>
        <w:t xml:space="preserve"> and displayed within the Traffic Image of the VTS System.</w:t>
      </w:r>
    </w:p>
    <w:p w14:paraId="222187A6" w14:textId="77777777" w:rsidR="003D79DD" w:rsidRPr="00F80152" w:rsidRDefault="003D79DD" w:rsidP="003D79DD">
      <w:pPr>
        <w:rPr>
          <w:sz w:val="22"/>
          <w:lang w:eastAsia="de-DE"/>
        </w:rPr>
      </w:pPr>
    </w:p>
    <w:p w14:paraId="4CD779F2" w14:textId="63815C0E" w:rsidR="003D79DD" w:rsidRPr="00F80152" w:rsidRDefault="00B14341" w:rsidP="003D79DD">
      <w:pPr>
        <w:rPr>
          <w:sz w:val="22"/>
          <w:lang w:eastAsia="de-DE"/>
        </w:rPr>
      </w:pPr>
      <w:r w:rsidRPr="00F05E7E">
        <w:rPr>
          <w:sz w:val="22"/>
          <w:lang w:eastAsia="de-DE"/>
        </w:rPr>
        <w:t>The VTS User may be provided with the following facilities</w:t>
      </w:r>
      <w:r>
        <w:rPr>
          <w:sz w:val="22"/>
          <w:lang w:eastAsia="de-DE"/>
        </w:rPr>
        <w:t xml:space="preserve"> for</w:t>
      </w:r>
      <w:r w:rsidR="003D79DD" w:rsidRPr="00F80152">
        <w:rPr>
          <w:sz w:val="22"/>
          <w:lang w:eastAsia="de-DE"/>
        </w:rPr>
        <w:t>:</w:t>
      </w:r>
    </w:p>
    <w:p w14:paraId="55FE3F2D" w14:textId="529FA903"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control of the update rate of Dynamic messages, which can be increased or decreased as a traffic situation requires</w:t>
      </w:r>
    </w:p>
    <w:p w14:paraId="05606101" w14:textId="77777777"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deploying Virtual and / or synthetic Aids to Navigation, which will appear on the ECDIS of ships within the coverage area</w:t>
      </w:r>
    </w:p>
    <w:p w14:paraId="79D23682" w14:textId="1ECE0758"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 xml:space="preserve">portrayal of </w:t>
      </w:r>
      <w:r w:rsidR="005A3E04">
        <w:rPr>
          <w:rFonts w:asciiTheme="minorHAnsi" w:hAnsiTheme="minorHAnsi" w:cstheme="minorHAnsi"/>
          <w:sz w:val="22"/>
          <w:lang w:eastAsia="de-DE"/>
        </w:rPr>
        <w:t xml:space="preserve">Class A, Class B and </w:t>
      </w:r>
      <w:r w:rsidRPr="00F80152">
        <w:rPr>
          <w:rFonts w:asciiTheme="minorHAnsi" w:hAnsiTheme="minorHAnsi" w:cstheme="minorHAnsi"/>
          <w:sz w:val="22"/>
          <w:lang w:eastAsia="de-DE"/>
        </w:rPr>
        <w:t>AIS-SART transmissions</w:t>
      </w:r>
    </w:p>
    <w:p w14:paraId="21C3E612" w14:textId="3608224D"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 xml:space="preserve">sending short text messages for display on board the ship’s Minimum Keyboard Display (MKD).  </w:t>
      </w:r>
    </w:p>
    <w:p w14:paraId="1F96351B" w14:textId="77777777" w:rsidR="00D656FA" w:rsidRDefault="00D656FA" w:rsidP="00D656FA">
      <w:pPr>
        <w:rPr>
          <w:sz w:val="22"/>
          <w:lang w:eastAsia="de-DE"/>
        </w:rPr>
      </w:pPr>
    </w:p>
    <w:p w14:paraId="083A3ABE" w14:textId="4B16E977" w:rsidR="002327EF" w:rsidRDefault="002327EF" w:rsidP="002327EF">
      <w:pPr>
        <w:rPr>
          <w:sz w:val="22"/>
          <w:lang w:eastAsia="de-DE"/>
        </w:rPr>
      </w:pPr>
      <w:r>
        <w:rPr>
          <w:sz w:val="22"/>
          <w:lang w:eastAsia="de-DE"/>
        </w:rPr>
        <w:t xml:space="preserve">As AIS became more heavily used for maritime safety, situational awareness and port security, the need for additional channels dedicated to data transmission within the VHF spectrum was created. The VHF Digital Exchange System (VDES), with its increased data transmission capabilities, may be used as a component within a VTS system to support the </w:t>
      </w:r>
      <w:r w:rsidR="00B0630E">
        <w:rPr>
          <w:sz w:val="22"/>
          <w:lang w:eastAsia="de-DE"/>
        </w:rPr>
        <w:t xml:space="preserve">digital </w:t>
      </w:r>
      <w:r>
        <w:rPr>
          <w:sz w:val="22"/>
          <w:lang w:eastAsia="de-DE"/>
        </w:rPr>
        <w:t>exchange of an expanded variety of information between both vessels and VTS providers and between vessels within and external to VTS areas.</w:t>
      </w:r>
    </w:p>
    <w:p w14:paraId="3CEC45D8" w14:textId="77777777" w:rsidR="002327EF" w:rsidRDefault="002327EF" w:rsidP="002327EF">
      <w:pPr>
        <w:rPr>
          <w:sz w:val="22"/>
          <w:lang w:eastAsia="de-DE"/>
        </w:rPr>
      </w:pPr>
    </w:p>
    <w:p w14:paraId="7560F5BD" w14:textId="00913A9D" w:rsidR="00D656FA" w:rsidRPr="00D656FA" w:rsidRDefault="00D656FA" w:rsidP="00D656FA">
      <w:pPr>
        <w:rPr>
          <w:sz w:val="22"/>
          <w:lang w:eastAsia="de-DE"/>
        </w:rPr>
      </w:pPr>
      <w:r w:rsidRPr="00D656FA">
        <w:rPr>
          <w:sz w:val="22"/>
          <w:lang w:eastAsia="de-DE"/>
        </w:rPr>
        <w:t xml:space="preserve">Details about the operational requirements of the </w:t>
      </w:r>
      <w:r>
        <w:rPr>
          <w:sz w:val="22"/>
          <w:lang w:eastAsia="de-DE"/>
        </w:rPr>
        <w:t>AIS and VDES</w:t>
      </w:r>
      <w:r w:rsidRPr="00D656FA">
        <w:rPr>
          <w:sz w:val="22"/>
          <w:lang w:eastAsia="de-DE"/>
        </w:rPr>
        <w:t xml:space="preserve"> equipment is provided in IALA Guideline 1111-</w:t>
      </w:r>
      <w:r>
        <w:rPr>
          <w:sz w:val="22"/>
          <w:lang w:eastAsia="de-DE"/>
        </w:rPr>
        <w:t>4</w:t>
      </w:r>
      <w:r w:rsidRPr="00D656FA">
        <w:rPr>
          <w:sz w:val="22"/>
          <w:lang w:eastAsia="de-DE"/>
        </w:rPr>
        <w:t>.</w:t>
      </w:r>
    </w:p>
    <w:p w14:paraId="6BDE62CF" w14:textId="77777777" w:rsidR="00657DB0" w:rsidRPr="007132D5" w:rsidRDefault="00657DB0" w:rsidP="00A355A8">
      <w:pPr>
        <w:pStyle w:val="Heading3"/>
      </w:pPr>
      <w:bookmarkStart w:id="112" w:name="_Toc77847730"/>
      <w:r w:rsidRPr="007132D5">
        <w:t>Environmental Information</w:t>
      </w:r>
      <w:bookmarkEnd w:id="112"/>
    </w:p>
    <w:p w14:paraId="4D8193B6" w14:textId="155871D1" w:rsidR="00657DB0" w:rsidRPr="007132D5" w:rsidRDefault="00657DB0" w:rsidP="00657DB0">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w:t>
      </w:r>
      <w:r w:rsidR="00C63F57">
        <w:rPr>
          <w:lang w:eastAsia="de-DE"/>
        </w:rPr>
        <w:t xml:space="preserve">historical, </w:t>
      </w:r>
      <w:r w:rsidR="00FD1519">
        <w:rPr>
          <w:lang w:eastAsia="de-DE"/>
        </w:rPr>
        <w:t>real time and forecast data</w:t>
      </w:r>
      <w:r w:rsidRPr="007132D5">
        <w:rPr>
          <w:lang w:eastAsia="de-DE"/>
        </w:rPr>
        <w:t>.</w:t>
      </w:r>
    </w:p>
    <w:p w14:paraId="7F0C9856" w14:textId="57D3CBA8" w:rsidR="00657DB0" w:rsidRDefault="00657DB0" w:rsidP="00657DB0">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D1519">
        <w:rPr>
          <w:lang w:eastAsia="de-DE"/>
        </w:rPr>
        <w:t>T</w:t>
      </w:r>
      <w:r w:rsidRPr="007132D5">
        <w:rPr>
          <w:lang w:eastAsia="de-DE"/>
        </w:rPr>
        <w:t xml:space="preserve">raffic </w:t>
      </w:r>
      <w:r w:rsidR="00FD1519">
        <w:rPr>
          <w:lang w:eastAsia="de-DE"/>
        </w:rPr>
        <w:t>I</w:t>
      </w:r>
      <w:r w:rsidRPr="007132D5">
        <w:rPr>
          <w:lang w:eastAsia="de-DE"/>
        </w:rPr>
        <w:t>mage or the data may be displayed on a standalone display device.</w:t>
      </w:r>
    </w:p>
    <w:p w14:paraId="6B82E204" w14:textId="2476B8E7" w:rsidR="008900A7" w:rsidRPr="007132D5" w:rsidRDefault="008900A7" w:rsidP="00657DB0">
      <w:pPr>
        <w:pStyle w:val="BodyText"/>
        <w:rPr>
          <w:lang w:eastAsia="de-DE"/>
        </w:rPr>
      </w:pPr>
      <w:r w:rsidRPr="00D03F5C">
        <w:rPr>
          <w:lang w:eastAsia="de-DE"/>
        </w:rPr>
        <w:t xml:space="preserve">Details about the </w:t>
      </w:r>
      <w:r w:rsidR="00D45407">
        <w:rPr>
          <w:lang w:eastAsia="de-DE"/>
        </w:rPr>
        <w:t>operational</w:t>
      </w:r>
      <w:r w:rsidR="00866439">
        <w:rPr>
          <w:lang w:eastAsia="de-DE"/>
        </w:rPr>
        <w:t xml:space="preserve"> </w:t>
      </w:r>
      <w:r w:rsidRPr="00D03F5C">
        <w:rPr>
          <w:lang w:eastAsia="de-DE"/>
        </w:rPr>
        <w:t>requirements of the Environment Monitoring S</w:t>
      </w:r>
      <w:r w:rsidR="00D03F5C">
        <w:rPr>
          <w:lang w:eastAsia="de-DE"/>
        </w:rPr>
        <w:t>ystem(s)</w:t>
      </w:r>
      <w:r w:rsidRPr="00D03F5C">
        <w:rPr>
          <w:lang w:eastAsia="de-DE"/>
        </w:rPr>
        <w:t xml:space="preserve"> is provided in IALA Guideline 1111-</w:t>
      </w:r>
      <w:r w:rsidR="00D03F5C">
        <w:rPr>
          <w:lang w:eastAsia="de-DE"/>
        </w:rPr>
        <w:t>5</w:t>
      </w:r>
      <w:r w:rsidRPr="00D03F5C">
        <w:rPr>
          <w:lang w:eastAsia="de-DE"/>
        </w:rPr>
        <w:t>.</w:t>
      </w:r>
    </w:p>
    <w:p w14:paraId="2DD41EA3" w14:textId="77777777" w:rsidR="00A303C9" w:rsidRPr="007132D5" w:rsidRDefault="00A303C9" w:rsidP="00A303C9">
      <w:pPr>
        <w:pStyle w:val="Heading3"/>
        <w:tabs>
          <w:tab w:val="num" w:pos="0"/>
        </w:tabs>
        <w:ind w:left="992" w:hanging="992"/>
      </w:pPr>
      <w:bookmarkStart w:id="113" w:name="_Toc77847731"/>
      <w:r w:rsidRPr="007132D5">
        <w:t>Electro-Optical Sensor</w:t>
      </w:r>
      <w:r>
        <w:t>s</w:t>
      </w:r>
      <w:bookmarkEnd w:id="113"/>
    </w:p>
    <w:p w14:paraId="7B3DE2BA" w14:textId="53FC270F" w:rsidR="00672DEF" w:rsidRDefault="00A303C9" w:rsidP="00A303C9">
      <w:pPr>
        <w:autoSpaceDE w:val="0"/>
        <w:autoSpaceDN w:val="0"/>
        <w:adjustRightInd w:val="0"/>
        <w:spacing w:line="240" w:lineRule="auto"/>
        <w:rPr>
          <w:rFonts w:ascii="Calibri" w:hAnsi="Calibri" w:cs="Calibri"/>
          <w:sz w:val="22"/>
        </w:rPr>
      </w:pPr>
      <w:r w:rsidRPr="00D03F5C">
        <w:rPr>
          <w:rFonts w:ascii="Calibri" w:hAnsi="Calibri" w:cs="Calibri"/>
          <w:sz w:val="22"/>
        </w:rPr>
        <w:t xml:space="preserve">An Electro‐Optical System (EOS) may consist of imaging devices, such as daylight CCTV, day/night CCTV, Infrared, Thermal and laser‐illuminated cameras and other imaging devices. The EOS data can provide a visual image that may assist the VTS </w:t>
      </w:r>
      <w:r w:rsidR="000F4B10">
        <w:rPr>
          <w:rFonts w:ascii="Calibri" w:hAnsi="Calibri" w:cs="Calibri"/>
          <w:sz w:val="22"/>
        </w:rPr>
        <w:t>User</w:t>
      </w:r>
      <w:r w:rsidR="000F4B10" w:rsidRPr="00D03F5C">
        <w:rPr>
          <w:rFonts w:ascii="Calibri" w:hAnsi="Calibri" w:cs="Calibri"/>
          <w:sz w:val="22"/>
        </w:rPr>
        <w:t xml:space="preserve"> </w:t>
      </w:r>
      <w:r w:rsidRPr="00D03F5C">
        <w:rPr>
          <w:rFonts w:ascii="Calibri" w:hAnsi="Calibri" w:cs="Calibri"/>
          <w:sz w:val="22"/>
        </w:rPr>
        <w:t>in the detection, recognition and identification of vessels and / or objects within the VTS Area.</w:t>
      </w:r>
    </w:p>
    <w:p w14:paraId="414DFE11" w14:textId="77777777" w:rsidR="00672DEF" w:rsidRDefault="00672DEF" w:rsidP="00A303C9">
      <w:pPr>
        <w:autoSpaceDE w:val="0"/>
        <w:autoSpaceDN w:val="0"/>
        <w:adjustRightInd w:val="0"/>
        <w:spacing w:line="240" w:lineRule="auto"/>
        <w:rPr>
          <w:rFonts w:ascii="Calibri" w:hAnsi="Calibri" w:cs="Calibri"/>
          <w:sz w:val="22"/>
        </w:rPr>
      </w:pPr>
    </w:p>
    <w:p w14:paraId="3DA812E8" w14:textId="5D9689D1" w:rsidR="00A303C9" w:rsidRPr="00D03F5C" w:rsidRDefault="00672DEF" w:rsidP="00A303C9">
      <w:pPr>
        <w:autoSpaceDE w:val="0"/>
        <w:autoSpaceDN w:val="0"/>
        <w:adjustRightInd w:val="0"/>
        <w:spacing w:line="240" w:lineRule="auto"/>
        <w:rPr>
          <w:rFonts w:ascii="Calibri" w:hAnsi="Calibri" w:cs="Calibri"/>
          <w:sz w:val="22"/>
        </w:rPr>
      </w:pPr>
      <w:r w:rsidRPr="00F05E7E">
        <w:rPr>
          <w:sz w:val="22"/>
          <w:lang w:eastAsia="de-DE"/>
        </w:rPr>
        <w:t>The VTS User may be provided with the following facilities</w:t>
      </w:r>
      <w:r>
        <w:rPr>
          <w:sz w:val="22"/>
          <w:lang w:eastAsia="de-DE"/>
        </w:rPr>
        <w:t xml:space="preserve"> for</w:t>
      </w:r>
      <w:r w:rsidR="00A303C9" w:rsidRPr="00D03F5C">
        <w:rPr>
          <w:rFonts w:ascii="Calibri" w:hAnsi="Calibri" w:cs="Calibri"/>
          <w:sz w:val="22"/>
        </w:rPr>
        <w:t xml:space="preserve">:  </w:t>
      </w:r>
    </w:p>
    <w:p w14:paraId="73EA10E4"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Point and Click within the Traffic Image to enable the VTS User to quickly direct the camera(s) to a position, vessel or object of interest</w:t>
      </w:r>
    </w:p>
    <w:p w14:paraId="7596E706"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 moving target (vessel) can be selected in the Traffic Image so that the camera follows its movement</w:t>
      </w:r>
    </w:p>
    <w:p w14:paraId="3929B61C"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Manual Control of the camera(s) may be provided</w:t>
      </w:r>
    </w:p>
    <w:p w14:paraId="103C1D6D"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Ability to Record and Playback of Video data.</w:t>
      </w:r>
    </w:p>
    <w:p w14:paraId="6D419C7C" w14:textId="75353DB5" w:rsidR="00A303C9" w:rsidRPr="00B74799" w:rsidRDefault="00A303C9" w:rsidP="00A303C9">
      <w:pPr>
        <w:pStyle w:val="BodyText"/>
        <w:rPr>
          <w:lang w:eastAsia="de-DE"/>
        </w:rPr>
      </w:pPr>
      <w:r w:rsidRPr="00B74799">
        <w:rPr>
          <w:lang w:eastAsia="de-DE"/>
        </w:rPr>
        <w:t xml:space="preserve">Electro Optic / Thermal camera derived data (video) may be overlaid in a separate window on the Traffic </w:t>
      </w:r>
      <w:r w:rsidR="00672DEF">
        <w:rPr>
          <w:lang w:eastAsia="de-DE"/>
        </w:rPr>
        <w:t>Image</w:t>
      </w:r>
      <w:r w:rsidR="00672DEF" w:rsidRPr="00B74799">
        <w:rPr>
          <w:lang w:eastAsia="de-DE"/>
        </w:rPr>
        <w:t xml:space="preserve"> </w:t>
      </w:r>
      <w:r w:rsidRPr="00B74799">
        <w:rPr>
          <w:lang w:eastAsia="de-DE"/>
        </w:rPr>
        <w:t>or displayed separately.</w:t>
      </w:r>
    </w:p>
    <w:p w14:paraId="091D429A" w14:textId="0E6E8FDE" w:rsidR="00A303C9" w:rsidRPr="00A1651D" w:rsidRDefault="00A303C9" w:rsidP="00A303C9">
      <w:pPr>
        <w:rPr>
          <w:sz w:val="22"/>
          <w:lang w:eastAsia="de-DE"/>
        </w:rPr>
      </w:pPr>
      <w:bookmarkStart w:id="114" w:name="_Hlk73615666"/>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sidR="00CD4462">
        <w:rPr>
          <w:sz w:val="22"/>
          <w:lang w:eastAsia="de-DE"/>
        </w:rPr>
        <w:t>6</w:t>
      </w:r>
      <w:r w:rsidRPr="00B74799">
        <w:rPr>
          <w:sz w:val="22"/>
          <w:lang w:eastAsia="de-DE"/>
        </w:rPr>
        <w:t>.</w:t>
      </w:r>
    </w:p>
    <w:p w14:paraId="5214616E" w14:textId="77777777" w:rsidR="00A303C9" w:rsidRPr="000F4B10" w:rsidRDefault="00A303C9" w:rsidP="00A303C9">
      <w:pPr>
        <w:pStyle w:val="Heading3"/>
        <w:tabs>
          <w:tab w:val="num" w:pos="0"/>
        </w:tabs>
        <w:ind w:left="992" w:hanging="992"/>
      </w:pPr>
      <w:bookmarkStart w:id="115" w:name="_Toc77847732"/>
      <w:bookmarkEnd w:id="114"/>
      <w:r w:rsidRPr="000F4B10">
        <w:t>Radio Direction Finder</w:t>
      </w:r>
      <w:bookmarkEnd w:id="115"/>
    </w:p>
    <w:p w14:paraId="50B46A52" w14:textId="524993CB" w:rsidR="00D81EA6" w:rsidRDefault="00A303C9" w:rsidP="00A303C9">
      <w:pPr>
        <w:pStyle w:val="BodyText"/>
        <w:rPr>
          <w:lang w:eastAsia="de-DE"/>
        </w:rPr>
      </w:pPr>
      <w:r w:rsidRPr="000F4B10">
        <w:rPr>
          <w:lang w:eastAsia="de-DE"/>
        </w:rPr>
        <w:t>Radio Direction Find</w:t>
      </w:r>
      <w:r w:rsidR="000F4B10">
        <w:rPr>
          <w:lang w:eastAsia="de-DE"/>
        </w:rPr>
        <w:t>er</w:t>
      </w:r>
      <w:r w:rsidRPr="000F4B10">
        <w:rPr>
          <w:lang w:eastAsia="de-DE"/>
        </w:rPr>
        <w:t xml:space="preserve"> </w:t>
      </w:r>
      <w:r w:rsidR="000F4B10">
        <w:rPr>
          <w:lang w:eastAsia="de-DE"/>
        </w:rPr>
        <w:t xml:space="preserve">(RDF) </w:t>
      </w:r>
      <w:r w:rsidRPr="000F4B10">
        <w:rPr>
          <w:lang w:eastAsia="de-DE"/>
        </w:rPr>
        <w:t xml:space="preserve">equipment </w:t>
      </w:r>
      <w:r w:rsidR="000F4B10">
        <w:rPr>
          <w:lang w:eastAsia="de-DE"/>
        </w:rPr>
        <w:t>can be</w:t>
      </w:r>
      <w:r w:rsidR="000F4B10" w:rsidRPr="000F4B10">
        <w:rPr>
          <w:lang w:eastAsia="de-DE"/>
        </w:rPr>
        <w:t xml:space="preserve"> </w:t>
      </w:r>
      <w:r w:rsidRPr="000F4B10">
        <w:rPr>
          <w:lang w:eastAsia="de-DE"/>
        </w:rPr>
        <w:t xml:space="preserve">used to assist the VTS </w:t>
      </w:r>
      <w:r w:rsidR="000F4B10">
        <w:rPr>
          <w:lang w:eastAsia="de-DE"/>
        </w:rPr>
        <w:t>User</w:t>
      </w:r>
      <w:r w:rsidR="000F4B10" w:rsidRPr="000F4B10">
        <w:rPr>
          <w:lang w:eastAsia="de-DE"/>
        </w:rPr>
        <w:t xml:space="preserve"> </w:t>
      </w:r>
      <w:r w:rsidRPr="000F4B10">
        <w:rPr>
          <w:lang w:eastAsia="de-DE"/>
        </w:rPr>
        <w:t xml:space="preserve">with vessel </w:t>
      </w:r>
      <w:r w:rsidR="000F4B10">
        <w:rPr>
          <w:lang w:eastAsia="de-DE"/>
        </w:rPr>
        <w:t xml:space="preserve">location and </w:t>
      </w:r>
      <w:r w:rsidRPr="000F4B10">
        <w:rPr>
          <w:lang w:eastAsia="de-DE"/>
        </w:rPr>
        <w:t>identification</w:t>
      </w:r>
      <w:r w:rsidR="000F4B10">
        <w:rPr>
          <w:lang w:eastAsia="de-DE"/>
        </w:rPr>
        <w:t xml:space="preserve"> during communication </w:t>
      </w:r>
      <w:r w:rsidR="00D81EA6">
        <w:rPr>
          <w:lang w:eastAsia="de-DE"/>
        </w:rPr>
        <w:t xml:space="preserve">from </w:t>
      </w:r>
      <w:r w:rsidR="000F4B10">
        <w:rPr>
          <w:lang w:eastAsia="de-DE"/>
        </w:rPr>
        <w:t>the vessel</w:t>
      </w:r>
      <w:r w:rsidR="00D81EA6">
        <w:rPr>
          <w:lang w:eastAsia="de-DE"/>
        </w:rPr>
        <w:t xml:space="preserve"> and is often</w:t>
      </w:r>
      <w:r w:rsidRPr="000F4B10">
        <w:rPr>
          <w:lang w:eastAsia="de-DE"/>
        </w:rPr>
        <w:t xml:space="preserve"> useful in Search &amp; Rescue operations.  </w:t>
      </w:r>
      <w:r w:rsidR="00D81EA6">
        <w:rPr>
          <w:lang w:eastAsia="de-DE"/>
        </w:rPr>
        <w:t>RDF</w:t>
      </w:r>
      <w:r w:rsidRPr="000F4B10">
        <w:rPr>
          <w:lang w:eastAsia="de-DE"/>
        </w:rPr>
        <w:t xml:space="preserve"> provides a bearing line on the Traffic Image that indicates the direction of a radio transmission.</w:t>
      </w:r>
    </w:p>
    <w:p w14:paraId="72EA9F3C" w14:textId="3AF07DA7" w:rsidR="00A303C9" w:rsidRPr="000F4B10" w:rsidRDefault="00D81EA6" w:rsidP="00A303C9">
      <w:pPr>
        <w:pStyle w:val="BodyText"/>
        <w:rPr>
          <w:lang w:eastAsia="de-DE"/>
        </w:rPr>
      </w:pPr>
      <w:r w:rsidRPr="00F05E7E">
        <w:rPr>
          <w:lang w:eastAsia="de-DE"/>
        </w:rPr>
        <w:t>The VTS User may be provided with the following facilities</w:t>
      </w:r>
      <w:r>
        <w:rPr>
          <w:lang w:eastAsia="de-DE"/>
        </w:rPr>
        <w:t xml:space="preserve"> for</w:t>
      </w:r>
      <w:r w:rsidR="00A303C9" w:rsidRPr="000F4B10">
        <w:rPr>
          <w:lang w:eastAsia="de-DE"/>
        </w:rPr>
        <w:t>:</w:t>
      </w:r>
    </w:p>
    <w:p w14:paraId="2DEBBEAE" w14:textId="77777777" w:rsidR="00A303C9" w:rsidRPr="000F4B10" w:rsidRDefault="00A303C9" w:rsidP="00DD6ECC">
      <w:pPr>
        <w:pStyle w:val="BodyText"/>
        <w:numPr>
          <w:ilvl w:val="0"/>
          <w:numId w:val="35"/>
        </w:numPr>
        <w:rPr>
          <w:lang w:eastAsia="de-DE"/>
        </w:rPr>
      </w:pPr>
      <w:r w:rsidRPr="000F4B10">
        <w:rPr>
          <w:lang w:eastAsia="de-DE"/>
        </w:rPr>
        <w:t>Channel / Frequency selection</w:t>
      </w:r>
    </w:p>
    <w:p w14:paraId="47FED2AE" w14:textId="798BF67F" w:rsidR="00A303C9" w:rsidRPr="000F4B10" w:rsidRDefault="00A303C9" w:rsidP="00DD6ECC">
      <w:pPr>
        <w:pStyle w:val="BodyText"/>
        <w:numPr>
          <w:ilvl w:val="0"/>
          <w:numId w:val="35"/>
        </w:numPr>
        <w:rPr>
          <w:lang w:eastAsia="de-DE"/>
        </w:rPr>
      </w:pPr>
      <w:r w:rsidRPr="000F4B10">
        <w:rPr>
          <w:lang w:eastAsia="de-DE"/>
        </w:rPr>
        <w:t>Colour of bearing line (for multi-channel RDF Receivers)</w:t>
      </w:r>
      <w:r w:rsidR="00D81EA6">
        <w:rPr>
          <w:lang w:eastAsia="de-DE"/>
        </w:rPr>
        <w:t>.</w:t>
      </w:r>
    </w:p>
    <w:p w14:paraId="15E54344" w14:textId="0375562F" w:rsidR="00A303C9" w:rsidRDefault="00A303C9" w:rsidP="00A303C9">
      <w:pPr>
        <w:pStyle w:val="BodyText"/>
        <w:rPr>
          <w:lang w:eastAsia="de-DE"/>
        </w:rPr>
      </w:pPr>
      <w:r w:rsidRPr="000F4B10">
        <w:rPr>
          <w:lang w:eastAsia="de-DE"/>
        </w:rPr>
        <w:t>Details about the operational requirements of the Radio Direction Finder is provided in IALA Guideline 1111-7.</w:t>
      </w:r>
    </w:p>
    <w:p w14:paraId="47780AA3" w14:textId="4BF1EDDC" w:rsidR="00A303C9" w:rsidRDefault="00A303C9" w:rsidP="00A303C9">
      <w:pPr>
        <w:pStyle w:val="Heading3"/>
        <w:tabs>
          <w:tab w:val="num" w:pos="0"/>
        </w:tabs>
        <w:ind w:left="992" w:hanging="992"/>
      </w:pPr>
      <w:bookmarkStart w:id="116" w:name="_Toc77847733"/>
      <w:r w:rsidRPr="006325BF">
        <w:t>Long Range Sensor systems</w:t>
      </w:r>
      <w:bookmarkEnd w:id="116"/>
    </w:p>
    <w:p w14:paraId="2E029B34" w14:textId="72472B6E"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use of information derived from long‐range sensors can supplement information in a VTS System</w:t>
      </w:r>
      <w:r w:rsidR="003C7ED3">
        <w:rPr>
          <w:rFonts w:ascii="Calibri" w:hAnsi="Calibri" w:cs="Calibri"/>
          <w:color w:val="000000"/>
          <w:sz w:val="22"/>
        </w:rPr>
        <w:t xml:space="preserve"> and</w:t>
      </w:r>
      <w:r>
        <w:rPr>
          <w:rFonts w:ascii="Calibri" w:hAnsi="Calibri" w:cs="Calibri"/>
          <w:color w:val="000000"/>
          <w:sz w:val="22"/>
        </w:rPr>
        <w:t xml:space="preserve"> may support the monitoring of vessel activities located beyond the VTS Area. </w:t>
      </w:r>
      <w:r w:rsidR="003C7ED3">
        <w:rPr>
          <w:rFonts w:ascii="Calibri" w:hAnsi="Calibri" w:cs="Calibri"/>
          <w:color w:val="000000"/>
          <w:sz w:val="22"/>
        </w:rPr>
        <w:t>However, it should be noted that long-</w:t>
      </w:r>
      <w:r w:rsidR="003C7ED3">
        <w:rPr>
          <w:rFonts w:ascii="Calibri" w:hAnsi="Calibri" w:cs="Calibri"/>
          <w:color w:val="000000"/>
          <w:sz w:val="22"/>
        </w:rPr>
        <w:lastRenderedPageBreak/>
        <w:t>range sensor data may not be real time and therefore careful consideration should be given to the inclusion of this data in the real time Traffic Image.</w:t>
      </w:r>
    </w:p>
    <w:p w14:paraId="5B0A1709" w14:textId="77777777" w:rsidR="007E494F" w:rsidRDefault="007E494F" w:rsidP="007E494F">
      <w:pPr>
        <w:autoSpaceDE w:val="0"/>
        <w:autoSpaceDN w:val="0"/>
        <w:adjustRightInd w:val="0"/>
        <w:spacing w:line="240" w:lineRule="auto"/>
        <w:rPr>
          <w:rFonts w:ascii="Calibri" w:hAnsi="Calibri" w:cs="Calibri"/>
          <w:color w:val="000000"/>
          <w:sz w:val="22"/>
        </w:rPr>
      </w:pPr>
    </w:p>
    <w:p w14:paraId="6C62B827" w14:textId="01FEAACD"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Typical </w:t>
      </w:r>
      <w:r w:rsidR="003C7ED3">
        <w:rPr>
          <w:rFonts w:ascii="Calibri" w:hAnsi="Calibri" w:cs="Calibri"/>
          <w:color w:val="000000"/>
          <w:sz w:val="22"/>
        </w:rPr>
        <w:t>long-range</w:t>
      </w:r>
      <w:r>
        <w:rPr>
          <w:rFonts w:ascii="Calibri" w:hAnsi="Calibri" w:cs="Calibri"/>
          <w:color w:val="000000"/>
          <w:sz w:val="22"/>
        </w:rPr>
        <w:t xml:space="preserve"> sensor</w:t>
      </w:r>
      <w:r w:rsidR="003C7ED3">
        <w:rPr>
          <w:rFonts w:ascii="Calibri" w:hAnsi="Calibri" w:cs="Calibri"/>
          <w:color w:val="000000"/>
          <w:sz w:val="22"/>
        </w:rPr>
        <w:t xml:space="preserve"> system</w:t>
      </w:r>
      <w:r>
        <w:rPr>
          <w:rFonts w:ascii="Calibri" w:hAnsi="Calibri" w:cs="Calibri"/>
          <w:color w:val="000000"/>
          <w:sz w:val="22"/>
        </w:rPr>
        <w:t>s include:</w:t>
      </w:r>
    </w:p>
    <w:p w14:paraId="223FB05F" w14:textId="5DBC848E"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Long Range Identification and Tracking</w:t>
      </w:r>
      <w:r w:rsidR="003C7ED3">
        <w:rPr>
          <w:rFonts w:ascii="Calibri" w:hAnsi="Calibri" w:cs="Calibri"/>
          <w:color w:val="000000"/>
          <w:sz w:val="22"/>
        </w:rPr>
        <w:t xml:space="preserve"> (</w:t>
      </w:r>
      <w:r w:rsidR="003C7ED3" w:rsidRPr="007E494F">
        <w:rPr>
          <w:rFonts w:ascii="Calibri" w:hAnsi="Calibri" w:cs="Calibri"/>
          <w:color w:val="000000"/>
          <w:sz w:val="22"/>
        </w:rPr>
        <w:t>LRIT</w:t>
      </w:r>
      <w:r w:rsidRPr="007E494F">
        <w:rPr>
          <w:rFonts w:ascii="Calibri" w:hAnsi="Calibri" w:cs="Calibri"/>
          <w:color w:val="000000"/>
          <w:sz w:val="22"/>
        </w:rPr>
        <w:t>);</w:t>
      </w:r>
    </w:p>
    <w:p w14:paraId="005DFE43" w14:textId="68531AE1"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 AIS</w:t>
      </w:r>
      <w:r w:rsidR="003C7ED3">
        <w:rPr>
          <w:rFonts w:ascii="Calibri" w:hAnsi="Calibri" w:cs="Calibri"/>
          <w:color w:val="000000"/>
          <w:sz w:val="22"/>
        </w:rPr>
        <w:t>/VDES</w:t>
      </w:r>
      <w:r w:rsidRPr="007E494F">
        <w:rPr>
          <w:rFonts w:ascii="Calibri" w:hAnsi="Calibri" w:cs="Calibri"/>
          <w:color w:val="000000"/>
          <w:sz w:val="22"/>
        </w:rPr>
        <w:t>;</w:t>
      </w:r>
    </w:p>
    <w:p w14:paraId="30F00A56" w14:textId="4E78F7DA"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HF Radar;</w:t>
      </w:r>
    </w:p>
    <w:p w14:paraId="03C94F5A" w14:textId="08CC8C3D"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Satellite‐based Synthetic Aperture Radar (SARSAT).</w:t>
      </w:r>
    </w:p>
    <w:p w14:paraId="58202D45" w14:textId="77777777" w:rsidR="007E494F" w:rsidRDefault="007E494F" w:rsidP="007E494F">
      <w:pPr>
        <w:autoSpaceDE w:val="0"/>
        <w:autoSpaceDN w:val="0"/>
        <w:adjustRightInd w:val="0"/>
        <w:spacing w:line="240" w:lineRule="auto"/>
        <w:rPr>
          <w:rFonts w:ascii="Calibri" w:hAnsi="Calibri" w:cs="Calibri"/>
          <w:color w:val="000000"/>
          <w:sz w:val="22"/>
        </w:rPr>
      </w:pPr>
    </w:p>
    <w:p w14:paraId="27C0295A" w14:textId="35512A97" w:rsidR="003C7ED3" w:rsidRPr="00A1651D" w:rsidRDefault="003C7ED3" w:rsidP="003C7ED3">
      <w:pPr>
        <w:rPr>
          <w:sz w:val="22"/>
          <w:lang w:eastAsia="de-DE"/>
        </w:rPr>
      </w:pPr>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Pr>
          <w:sz w:val="22"/>
          <w:lang w:eastAsia="de-DE"/>
        </w:rPr>
        <w:t>8</w:t>
      </w:r>
      <w:r w:rsidRPr="00B74799">
        <w:rPr>
          <w:sz w:val="22"/>
          <w:lang w:eastAsia="de-DE"/>
        </w:rPr>
        <w:t>.</w:t>
      </w:r>
    </w:p>
    <w:p w14:paraId="5E2075AC" w14:textId="31B38985" w:rsidR="002022C6" w:rsidRPr="00F80152" w:rsidRDefault="0060157C" w:rsidP="002022C6">
      <w:pPr>
        <w:pStyle w:val="Heading3"/>
        <w:tabs>
          <w:tab w:val="num" w:pos="0"/>
        </w:tabs>
        <w:ind w:left="992" w:hanging="992"/>
      </w:pPr>
      <w:bookmarkStart w:id="117" w:name="_Toc77847734"/>
      <w:r>
        <w:t>Re</w:t>
      </w:r>
      <w:r w:rsidR="002022C6" w:rsidRPr="00F80152">
        <w:t>play</w:t>
      </w:r>
      <w:bookmarkEnd w:id="117"/>
    </w:p>
    <w:p w14:paraId="7979FE8A" w14:textId="446763AA" w:rsidR="00370B04" w:rsidRDefault="00370B04" w:rsidP="002022C6">
      <w:pPr>
        <w:pStyle w:val="BodyText"/>
        <w:rPr>
          <w:lang w:eastAsia="de-DE"/>
        </w:rPr>
      </w:pPr>
      <w:r>
        <w:rPr>
          <w:lang w:eastAsia="de-DE"/>
        </w:rPr>
        <w:t xml:space="preserve">The ability to record and replay the Traffic Image </w:t>
      </w:r>
      <w:r w:rsidR="002022C6" w:rsidRPr="00F80152">
        <w:rPr>
          <w:lang w:eastAsia="de-DE"/>
        </w:rPr>
        <w:t xml:space="preserve">that was presented to VTS Users </w:t>
      </w:r>
      <w:r>
        <w:rPr>
          <w:lang w:eastAsia="de-DE"/>
        </w:rPr>
        <w:t xml:space="preserve">in real time </w:t>
      </w:r>
      <w:r w:rsidR="002022C6" w:rsidRPr="00F80152">
        <w:rPr>
          <w:lang w:eastAsia="de-DE"/>
        </w:rPr>
        <w:t>is regarded as a critical part of the VTS system</w:t>
      </w:r>
      <w:r w:rsidR="006B2454" w:rsidRPr="006B2454">
        <w:t xml:space="preserve"> </w:t>
      </w:r>
      <w:r w:rsidR="006B2454">
        <w:t xml:space="preserve">and may be used as </w:t>
      </w:r>
      <w:r w:rsidR="006B2454" w:rsidRPr="00370B04">
        <w:t>evidence in cases of infringement</w:t>
      </w:r>
      <w:r w:rsidR="002022C6" w:rsidRPr="00F80152">
        <w:rPr>
          <w:lang w:eastAsia="de-DE"/>
        </w:rPr>
        <w:t>.  The Replay UI may be integrated with the Traffic Image or may be separate.  VTS systems should ensure that Recording continues while Replaying.</w:t>
      </w:r>
    </w:p>
    <w:p w14:paraId="1E4F24A9" w14:textId="1FCC3EFC" w:rsidR="002022C6" w:rsidRPr="00F80152" w:rsidRDefault="002022C6" w:rsidP="002022C6">
      <w:pPr>
        <w:pStyle w:val="BodyText"/>
        <w:rPr>
          <w:lang w:eastAsia="de-DE"/>
        </w:rPr>
      </w:pPr>
      <w:r w:rsidRPr="00F80152">
        <w:rPr>
          <w:lang w:eastAsia="de-DE"/>
        </w:rPr>
        <w:t>The VTS User may be provided with the following facilities:</w:t>
      </w:r>
    </w:p>
    <w:p w14:paraId="41A97ECA" w14:textId="77777777" w:rsidR="006B2454" w:rsidRPr="00370B04" w:rsidRDefault="006B2454" w:rsidP="00A664CC">
      <w:pPr>
        <w:pStyle w:val="Bullet1"/>
        <w:numPr>
          <w:ilvl w:val="0"/>
          <w:numId w:val="36"/>
        </w:numPr>
      </w:pPr>
      <w:r w:rsidRPr="00370B04">
        <w:t>Fully synchronised Replay facilities</w:t>
      </w:r>
    </w:p>
    <w:p w14:paraId="04725040" w14:textId="111D4572" w:rsidR="00370B04" w:rsidRDefault="002022C6" w:rsidP="00A664CC">
      <w:pPr>
        <w:pStyle w:val="BodyText"/>
        <w:numPr>
          <w:ilvl w:val="0"/>
          <w:numId w:val="36"/>
        </w:numPr>
        <w:spacing w:line="216" w:lineRule="exact"/>
        <w:ind w:left="714" w:hanging="357"/>
        <w:rPr>
          <w:lang w:eastAsia="de-DE"/>
        </w:rPr>
      </w:pPr>
      <w:r w:rsidRPr="00F80152">
        <w:rPr>
          <w:lang w:eastAsia="de-DE"/>
        </w:rPr>
        <w:t xml:space="preserve">Selection of the </w:t>
      </w:r>
      <w:r w:rsidR="00370B04">
        <w:rPr>
          <w:lang w:eastAsia="de-DE"/>
        </w:rPr>
        <w:t xml:space="preserve">source </w:t>
      </w:r>
      <w:r w:rsidRPr="00F80152">
        <w:rPr>
          <w:lang w:eastAsia="de-DE"/>
        </w:rPr>
        <w:t>data (Voice communications, Sensors, Data Processing)</w:t>
      </w:r>
      <w:r w:rsidR="006B2454" w:rsidRPr="006B2454">
        <w:rPr>
          <w:lang w:eastAsia="de-DE"/>
        </w:rPr>
        <w:t xml:space="preserve"> </w:t>
      </w:r>
      <w:r w:rsidR="006B2454" w:rsidRPr="00F80152">
        <w:rPr>
          <w:lang w:eastAsia="de-DE"/>
        </w:rPr>
        <w:t>and time period</w:t>
      </w:r>
    </w:p>
    <w:p w14:paraId="5D3E2908" w14:textId="35F27BAD" w:rsidR="002022C6" w:rsidRPr="00F80152" w:rsidRDefault="00370B04" w:rsidP="00A664CC">
      <w:pPr>
        <w:pStyle w:val="BodyText"/>
        <w:numPr>
          <w:ilvl w:val="0"/>
          <w:numId w:val="36"/>
        </w:numPr>
        <w:spacing w:line="216" w:lineRule="exact"/>
        <w:ind w:left="714" w:hanging="357"/>
        <w:rPr>
          <w:lang w:eastAsia="de-DE"/>
        </w:rPr>
      </w:pPr>
      <w:r>
        <w:rPr>
          <w:lang w:eastAsia="de-DE"/>
        </w:rPr>
        <w:t>Selection</w:t>
      </w:r>
      <w:r w:rsidR="002022C6" w:rsidRPr="00F80152">
        <w:rPr>
          <w:lang w:eastAsia="de-DE"/>
        </w:rPr>
        <w:t xml:space="preserve"> </w:t>
      </w:r>
      <w:r>
        <w:rPr>
          <w:lang w:eastAsia="de-DE"/>
        </w:rPr>
        <w:t>o</w:t>
      </w:r>
      <w:r w:rsidR="006B2454">
        <w:rPr>
          <w:lang w:eastAsia="de-DE"/>
        </w:rPr>
        <w:t>f</w:t>
      </w:r>
      <w:r>
        <w:rPr>
          <w:lang w:eastAsia="de-DE"/>
        </w:rPr>
        <w:t xml:space="preserve"> any combination </w:t>
      </w:r>
      <w:r w:rsidR="006B2454">
        <w:rPr>
          <w:lang w:eastAsia="de-DE"/>
        </w:rPr>
        <w:t>of sources</w:t>
      </w:r>
    </w:p>
    <w:p w14:paraId="0CA8259F" w14:textId="78FA6E0C" w:rsidR="006B2454" w:rsidRDefault="006B2454" w:rsidP="00A664CC">
      <w:pPr>
        <w:pStyle w:val="BodyText"/>
        <w:numPr>
          <w:ilvl w:val="0"/>
          <w:numId w:val="36"/>
        </w:numPr>
        <w:spacing w:line="216" w:lineRule="exact"/>
        <w:ind w:left="714" w:hanging="357"/>
        <w:rPr>
          <w:lang w:eastAsia="de-DE"/>
        </w:rPr>
      </w:pPr>
      <w:r>
        <w:rPr>
          <w:lang w:eastAsia="de-DE"/>
        </w:rPr>
        <w:t>Instant replay of the Traffic Image and Voice Communications for a configurable time period</w:t>
      </w:r>
    </w:p>
    <w:p w14:paraId="2E81A18D" w14:textId="77777777" w:rsidR="00A52B22" w:rsidRDefault="002022C6" w:rsidP="00A664CC">
      <w:pPr>
        <w:pStyle w:val="BodyText"/>
        <w:numPr>
          <w:ilvl w:val="0"/>
          <w:numId w:val="36"/>
        </w:numPr>
        <w:spacing w:line="216" w:lineRule="exact"/>
        <w:ind w:left="714" w:hanging="357"/>
        <w:rPr>
          <w:lang w:eastAsia="de-DE"/>
        </w:rPr>
      </w:pPr>
      <w:r w:rsidRPr="00F80152">
        <w:rPr>
          <w:lang w:eastAsia="de-DE"/>
        </w:rPr>
        <w:t>Pause/Stop/Speed selection</w:t>
      </w:r>
    </w:p>
    <w:p w14:paraId="34B8F63E" w14:textId="34CE35EE" w:rsidR="002022C6" w:rsidRPr="00F80152" w:rsidRDefault="00A52B22" w:rsidP="00A664CC">
      <w:pPr>
        <w:pStyle w:val="BodyText"/>
        <w:numPr>
          <w:ilvl w:val="0"/>
          <w:numId w:val="36"/>
        </w:numPr>
        <w:spacing w:line="216" w:lineRule="exact"/>
        <w:ind w:left="714" w:hanging="357"/>
        <w:rPr>
          <w:lang w:eastAsia="de-DE"/>
        </w:rPr>
      </w:pPr>
      <w:r>
        <w:t xml:space="preserve">Export </w:t>
      </w:r>
      <w:r w:rsidRPr="00370B04">
        <w:t>in an industry standard format</w:t>
      </w:r>
      <w:r w:rsidR="002022C6" w:rsidRPr="00F80152">
        <w:rPr>
          <w:lang w:eastAsia="de-DE"/>
        </w:rPr>
        <w:t>.</w:t>
      </w:r>
    </w:p>
    <w:p w14:paraId="5ECFE22E" w14:textId="73E78C1E" w:rsidR="00A52B22" w:rsidRDefault="002022C6" w:rsidP="002022C6">
      <w:pPr>
        <w:pStyle w:val="BodyText"/>
      </w:pPr>
      <w:r w:rsidRPr="00370B04">
        <w:t xml:space="preserve">The Recording </w:t>
      </w:r>
      <w:r w:rsidR="00A52B22">
        <w:t>of all source data should be automatic and archived at regular intervals.  A</w:t>
      </w:r>
      <w:r w:rsidR="00A52B22" w:rsidRPr="00A52B22">
        <w:t xml:space="preserve">ccess to system administration settings should be </w:t>
      </w:r>
      <w:r w:rsidR="00A52B22">
        <w:t>configurable</w:t>
      </w:r>
      <w:r w:rsidR="00A52B22" w:rsidRPr="00A52B22">
        <w:t xml:space="preserve"> as appro</w:t>
      </w:r>
      <w:r w:rsidR="00A52B22">
        <w:t xml:space="preserve">ved </w:t>
      </w:r>
      <w:r w:rsidR="00A52B22" w:rsidRPr="00A52B22">
        <w:t xml:space="preserve">by the VTS </w:t>
      </w:r>
      <w:r w:rsidR="00A52B22">
        <w:t>P</w:t>
      </w:r>
      <w:r w:rsidR="00A52B22" w:rsidRPr="00A52B22">
        <w:t>rovider</w:t>
      </w:r>
      <w:r w:rsidR="00A52B22">
        <w:t xml:space="preserve"> </w:t>
      </w:r>
      <w:r w:rsidR="00A52B22" w:rsidRPr="00A52B22">
        <w:t xml:space="preserve">taking into consideration the ability to </w:t>
      </w:r>
      <w:r w:rsidR="00EB31F4">
        <w:t xml:space="preserve">disable, </w:t>
      </w:r>
      <w:r w:rsidR="00A52B22" w:rsidRPr="00A52B22">
        <w:t>delete, modify, export and archive recordings</w:t>
      </w:r>
      <w:r w:rsidR="00EB31F4">
        <w:t>.</w:t>
      </w:r>
    </w:p>
    <w:p w14:paraId="5CEEB376" w14:textId="6BB680A4" w:rsidR="002022C6" w:rsidRPr="00F80152" w:rsidRDefault="002022C6" w:rsidP="002022C6">
      <w:pPr>
        <w:pStyle w:val="BodyText"/>
        <w:spacing w:line="216" w:lineRule="exact"/>
        <w:rPr>
          <w:lang w:eastAsia="de-DE"/>
        </w:rPr>
      </w:pPr>
      <w:r w:rsidRPr="00F80152">
        <w:rPr>
          <w:lang w:eastAsia="de-DE"/>
        </w:rPr>
        <w:t xml:space="preserve">Details about the Recording </w:t>
      </w:r>
      <w:r w:rsidR="00A664CC">
        <w:rPr>
          <w:lang w:eastAsia="de-DE"/>
        </w:rPr>
        <w:t xml:space="preserve">and Archiving </w:t>
      </w:r>
      <w:r w:rsidRPr="00F80152">
        <w:rPr>
          <w:lang w:eastAsia="de-DE"/>
        </w:rPr>
        <w:t>function is provided in Chapter 4</w:t>
      </w:r>
      <w:r w:rsidR="00A664CC">
        <w:rPr>
          <w:lang w:eastAsia="de-DE"/>
        </w:rPr>
        <w:t>.4</w:t>
      </w:r>
      <w:r w:rsidRPr="00F80152">
        <w:rPr>
          <w:lang w:eastAsia="de-DE"/>
        </w:rPr>
        <w:t xml:space="preserve"> of this Guideline.</w:t>
      </w:r>
    </w:p>
    <w:p w14:paraId="61471821" w14:textId="1A0B1467" w:rsidR="001E07C3" w:rsidRPr="00FE65B6" w:rsidRDefault="001E07C3" w:rsidP="001E07C3">
      <w:pPr>
        <w:pStyle w:val="Heading3"/>
      </w:pPr>
      <w:bookmarkStart w:id="118" w:name="_Toc77847735"/>
      <w:r w:rsidRPr="00FE65B6">
        <w:t>Internal monitoring</w:t>
      </w:r>
      <w:bookmarkEnd w:id="118"/>
    </w:p>
    <w:p w14:paraId="32314105" w14:textId="77EE9467" w:rsidR="00EC6FBD" w:rsidRPr="004A0E94" w:rsidRDefault="00EC6FBD" w:rsidP="00EC6FBD">
      <w:pPr>
        <w:pStyle w:val="BodyText"/>
        <w:rPr>
          <w:lang w:eastAsia="de-DE"/>
        </w:rPr>
      </w:pPr>
      <w:r w:rsidRPr="004A0E94">
        <w:rPr>
          <w:lang w:eastAsia="de-DE"/>
        </w:rPr>
        <w:t>The UI should be capable of presenting the overall status of the VTS System including all the major system comp</w:t>
      </w:r>
      <w:r w:rsidR="004A0E94">
        <w:rPr>
          <w:lang w:eastAsia="de-DE"/>
        </w:rPr>
        <w:t>onents</w:t>
      </w:r>
      <w:r w:rsidRPr="004A0E94">
        <w:rPr>
          <w:lang w:eastAsia="de-DE"/>
        </w:rPr>
        <w:t>/subsystems and the infrastructure.  Typically, this will include:</w:t>
      </w:r>
    </w:p>
    <w:p w14:paraId="26983875" w14:textId="77777777" w:rsidR="00EC6FBD" w:rsidRPr="004A0E94" w:rsidRDefault="00EC6FBD" w:rsidP="00EC6FBD">
      <w:pPr>
        <w:pStyle w:val="Bullet1"/>
      </w:pPr>
      <w:r w:rsidRPr="004A0E94">
        <w:t>communications – data and voice;</w:t>
      </w:r>
    </w:p>
    <w:p w14:paraId="38BA999A" w14:textId="77777777" w:rsidR="00EC6FBD" w:rsidRPr="004A0E94" w:rsidRDefault="00EC6FBD" w:rsidP="00EC6FBD">
      <w:pPr>
        <w:pStyle w:val="Bullet1"/>
      </w:pPr>
      <w:r w:rsidRPr="004A0E94">
        <w:t>sensors;</w:t>
      </w:r>
    </w:p>
    <w:p w14:paraId="69A36C27" w14:textId="70AD0DFA" w:rsidR="00EC6FBD" w:rsidRPr="004A0E94" w:rsidRDefault="00EC6FBD" w:rsidP="00EC6FBD">
      <w:pPr>
        <w:pStyle w:val="Bullet1"/>
      </w:pPr>
      <w:r w:rsidRPr="004A0E94">
        <w:t>main Information Technology (IT) elements – software, servers, processors, PC, workstations, data storage</w:t>
      </w:r>
      <w:r w:rsidR="004A0E94">
        <w:t xml:space="preserve"> and network</w:t>
      </w:r>
      <w:r w:rsidRPr="004A0E94">
        <w:t>.</w:t>
      </w:r>
    </w:p>
    <w:p w14:paraId="3D7911C0" w14:textId="607F67B9" w:rsidR="00EC6FBD" w:rsidRPr="004A0E94" w:rsidRDefault="00EC6FBD" w:rsidP="00EC6FBD">
      <w:pPr>
        <w:pStyle w:val="BodyText"/>
        <w:rPr>
          <w:lang w:eastAsia="de-DE"/>
        </w:rPr>
      </w:pPr>
      <w:r w:rsidRPr="004A0E94">
        <w:rPr>
          <w:lang w:eastAsia="de-DE"/>
        </w:rPr>
        <w:t xml:space="preserve">It is essential that VTS </w:t>
      </w:r>
      <w:r w:rsidR="004A0E94">
        <w:rPr>
          <w:lang w:eastAsia="de-DE"/>
        </w:rPr>
        <w:t>U</w:t>
      </w:r>
      <w:r w:rsidRPr="004A0E94">
        <w:rPr>
          <w:lang w:eastAsia="de-DE"/>
        </w:rPr>
        <w:t>sers are provided with an intuitive, timely and readily accessible view of the VTS System status and health.  The required level of detail may depend upon the role of the user.  Sub-system status may be summarised hierarchically to suit each anticipated situation.</w:t>
      </w:r>
    </w:p>
    <w:p w14:paraId="42CEEAFA" w14:textId="117E2BA5" w:rsidR="00DD3445" w:rsidRDefault="00B625E0" w:rsidP="00DD3445">
      <w:pPr>
        <w:pStyle w:val="Heading3"/>
      </w:pPr>
      <w:bookmarkStart w:id="119" w:name="_Toc77847736"/>
      <w:r>
        <w:t>External</w:t>
      </w:r>
      <w:r w:rsidR="00DD3445" w:rsidRPr="007132D5">
        <w:t xml:space="preserve"> Information</w:t>
      </w:r>
      <w:r>
        <w:t xml:space="preserve"> Exchange</w:t>
      </w:r>
      <w:bookmarkEnd w:id="119"/>
    </w:p>
    <w:p w14:paraId="6600EE90" w14:textId="7AED1CC3" w:rsidR="00AE66E1" w:rsidRPr="00AE66E1" w:rsidRDefault="00AE66E1" w:rsidP="00AE66E1">
      <w:pPr>
        <w:pStyle w:val="BodyText"/>
      </w:pPr>
      <w:r w:rsidRPr="00AE66E1">
        <w:t>External connectivity of VTS Systems is becoming increasingly important to provide information such as:</w:t>
      </w:r>
    </w:p>
    <w:p w14:paraId="4CCCF995" w14:textId="77777777" w:rsidR="00AE66E1" w:rsidRPr="00AE66E1" w:rsidRDefault="00AE66E1" w:rsidP="00AE66E1">
      <w:pPr>
        <w:pStyle w:val="Bullet1"/>
      </w:pPr>
      <w:r w:rsidRPr="00AE66E1">
        <w:t>Connection to other VTS systems</w:t>
      </w:r>
    </w:p>
    <w:p w14:paraId="6E8F98DA" w14:textId="77777777" w:rsidR="00AE66E1" w:rsidRPr="00AE66E1" w:rsidRDefault="00AE66E1" w:rsidP="00AE66E1">
      <w:pPr>
        <w:pStyle w:val="Bullet1"/>
      </w:pPr>
      <w:r w:rsidRPr="00AE66E1">
        <w:t>Connection to Allied Services</w:t>
      </w:r>
    </w:p>
    <w:p w14:paraId="15E7C73A" w14:textId="380AE845" w:rsidR="00AE66E1" w:rsidRPr="00AE66E1" w:rsidRDefault="00AE66E1" w:rsidP="00AE66E1">
      <w:pPr>
        <w:pStyle w:val="Bullet1"/>
      </w:pPr>
      <w:r w:rsidRPr="00AE66E1">
        <w:lastRenderedPageBreak/>
        <w:t xml:space="preserve">Connection to third party service providers (eg Meteorological forecasts, Cloud based services, </w:t>
      </w:r>
      <w:r w:rsidRPr="00AE66E1">
        <w:rPr>
          <w:color w:val="auto"/>
          <w:lang w:eastAsia="de-DE"/>
        </w:rPr>
        <w:t>e-Navigation Maritime Services</w:t>
      </w:r>
      <w:r w:rsidRPr="00AE66E1">
        <w:t>).</w:t>
      </w:r>
    </w:p>
    <w:p w14:paraId="1719568F" w14:textId="5A291B2E" w:rsidR="00DD3445" w:rsidRDefault="00DD3445" w:rsidP="00DD3445">
      <w:pPr>
        <w:pStyle w:val="BodyText"/>
        <w:rPr>
          <w:lang w:eastAsia="de-DE"/>
        </w:rPr>
      </w:pPr>
      <w:r w:rsidRPr="007132D5">
        <w:rPr>
          <w:lang w:eastAsia="de-DE"/>
        </w:rPr>
        <w:t xml:space="preserve">Display of </w:t>
      </w:r>
      <w:r w:rsidR="00804333">
        <w:rPr>
          <w:lang w:eastAsia="de-DE"/>
        </w:rPr>
        <w:t>such</w:t>
      </w:r>
      <w:r w:rsidR="00804333" w:rsidRPr="007132D5">
        <w:rPr>
          <w:lang w:eastAsia="de-DE"/>
        </w:rPr>
        <w:t xml:space="preserve"> </w:t>
      </w:r>
      <w:r w:rsidRPr="007132D5">
        <w:rPr>
          <w:lang w:eastAsia="de-DE"/>
        </w:rPr>
        <w:t xml:space="preserve">additional information should be selectable by the </w:t>
      </w:r>
      <w:r w:rsidR="00EE4956">
        <w:rPr>
          <w:lang w:eastAsia="de-DE"/>
        </w:rPr>
        <w:t>VTS User</w:t>
      </w:r>
      <w:r w:rsidRPr="007132D5">
        <w:rPr>
          <w:lang w:eastAsia="de-DE"/>
        </w:rPr>
        <w:t xml:space="preserve">.  Specifications for specific VTS implementations should include functional descriptions of the various operational information sets that are required to be displayed to the </w:t>
      </w:r>
      <w:r w:rsidR="00EE4956">
        <w:rPr>
          <w:lang w:eastAsia="de-DE"/>
        </w:rPr>
        <w:t>VTS User</w:t>
      </w:r>
      <w:r w:rsidRPr="007132D5">
        <w:rPr>
          <w:lang w:eastAsia="de-DE"/>
        </w:rPr>
        <w:t>.</w:t>
      </w:r>
    </w:p>
    <w:p w14:paraId="6B7D753F" w14:textId="030DBE7A" w:rsidR="00B625E0" w:rsidRPr="00F80152" w:rsidRDefault="00B625E0" w:rsidP="00B625E0">
      <w:pPr>
        <w:pStyle w:val="BodyText"/>
        <w:spacing w:line="216" w:lineRule="exact"/>
        <w:rPr>
          <w:lang w:eastAsia="de-DE"/>
        </w:rPr>
      </w:pPr>
      <w:r w:rsidRPr="00F80152">
        <w:rPr>
          <w:lang w:eastAsia="de-DE"/>
        </w:rPr>
        <w:t xml:space="preserve">Details about the </w:t>
      </w:r>
      <w:r>
        <w:rPr>
          <w:lang w:eastAsia="de-DE"/>
        </w:rPr>
        <w:t xml:space="preserve">External Information Exchange </w:t>
      </w:r>
      <w:r w:rsidRPr="00F80152">
        <w:rPr>
          <w:lang w:eastAsia="de-DE"/>
        </w:rPr>
        <w:t xml:space="preserve">is provided in Chapter </w:t>
      </w:r>
      <w:r>
        <w:rPr>
          <w:lang w:eastAsia="de-DE"/>
        </w:rPr>
        <w:t>5</w:t>
      </w:r>
      <w:r w:rsidRPr="00F80152">
        <w:rPr>
          <w:lang w:eastAsia="de-DE"/>
        </w:rPr>
        <w:t xml:space="preserve"> – </w:t>
      </w:r>
      <w:r>
        <w:rPr>
          <w:lang w:eastAsia="de-DE"/>
        </w:rPr>
        <w:t xml:space="preserve">External Information Exchange </w:t>
      </w:r>
      <w:r w:rsidRPr="00F80152">
        <w:rPr>
          <w:lang w:eastAsia="de-DE"/>
        </w:rPr>
        <w:t>of this Guideline.</w:t>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20" w:name="_Toc77847737"/>
      <w:r w:rsidRPr="007132D5">
        <w:rPr>
          <w:lang w:eastAsia="de-DE"/>
        </w:rPr>
        <w:t>Specific Design, Configuration, Installation and Maintenance Considerations</w:t>
      </w:r>
      <w:bookmarkEnd w:id="120"/>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121" w:name="_Toc77847738"/>
      <w:r w:rsidRPr="007132D5">
        <w:t>Physical Layout</w:t>
      </w:r>
      <w:bookmarkEnd w:id="121"/>
    </w:p>
    <w:p w14:paraId="5854E416" w14:textId="73FB064E" w:rsidR="00657DB0" w:rsidRPr="007132D5" w:rsidRDefault="00657DB0" w:rsidP="00657DB0">
      <w:pPr>
        <w:pStyle w:val="BodyText"/>
        <w:rPr>
          <w:lang w:eastAsia="de-DE"/>
        </w:rPr>
      </w:pPr>
      <w:r w:rsidRPr="007132D5">
        <w:rPr>
          <w:lang w:eastAsia="de-DE"/>
        </w:rPr>
        <w:t xml:space="preserve">The provision of Vessel Traffic Services is the prime objective of the </w:t>
      </w:r>
      <w:r w:rsidR="00EE4956">
        <w:rPr>
          <w:lang w:eastAsia="de-DE"/>
        </w:rPr>
        <w:t>VTS U</w:t>
      </w:r>
      <w:r w:rsidR="004A0E94">
        <w:rPr>
          <w:lang w:eastAsia="de-DE"/>
        </w:rPr>
        <w:t>ser</w:t>
      </w:r>
      <w:r w:rsidRPr="007132D5">
        <w:rPr>
          <w:lang w:eastAsia="de-DE"/>
        </w:rPr>
        <w:t xml:space="preserve">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CF24FA3" w:rsidR="00657DB0" w:rsidRPr="007132D5" w:rsidRDefault="00657DB0" w:rsidP="00657DB0">
      <w:pPr>
        <w:pStyle w:val="Bullet1"/>
      </w:pPr>
      <w:r>
        <w:t>n</w:t>
      </w:r>
      <w:r w:rsidRPr="007132D5">
        <w:t xml:space="preserve">umber of screens per </w:t>
      </w:r>
      <w:r w:rsidR="00EE4956">
        <w:t>VTS User</w:t>
      </w:r>
      <w:r w:rsidRPr="007132D5">
        <w:t xml:space="preserve">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43F5D81F" w14:textId="0B452180" w:rsidR="0095592B" w:rsidRPr="007132D5" w:rsidRDefault="0095592B" w:rsidP="00657DB0">
      <w:pPr>
        <w:pStyle w:val="BodyText"/>
        <w:rPr>
          <w:lang w:eastAsia="de-DE"/>
        </w:rPr>
      </w:pPr>
      <w:r>
        <w:t xml:space="preserve">To </w:t>
      </w:r>
      <w:r w:rsidR="00265DBA">
        <w:t>provide</w:t>
      </w:r>
      <w:r>
        <w:t xml:space="preserve"> optimal operating conditions in a VTS centre, it is of paramount importance to create a comfortable and supportive environment to facilitate the ability to concentrate with minimal distractions</w:t>
      </w:r>
      <w:r w:rsidR="00265DBA">
        <w:t>.</w:t>
      </w:r>
    </w:p>
    <w:p w14:paraId="10321326" w14:textId="766516EE" w:rsidR="004C21C6" w:rsidRPr="007132D5" w:rsidRDefault="004C21C6" w:rsidP="004C21C6">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r>
        <w:rPr>
          <w:lang w:eastAsia="de-DE"/>
        </w:rPr>
        <w:t>, particularly</w:t>
      </w:r>
      <w:r w:rsidRPr="00265DBA">
        <w:rPr>
          <w:lang w:eastAsia="de-DE"/>
        </w:rPr>
        <w:t xml:space="preserve"> to minimize fatigue factors </w:t>
      </w:r>
      <w:r>
        <w:rPr>
          <w:lang w:eastAsia="de-DE"/>
        </w:rPr>
        <w:t>during</w:t>
      </w:r>
      <w:r w:rsidRPr="00265DBA">
        <w:rPr>
          <w:lang w:eastAsia="de-DE"/>
        </w:rPr>
        <w:t xml:space="preserve"> </w:t>
      </w:r>
      <w:r>
        <w:rPr>
          <w:lang w:eastAsia="de-DE"/>
        </w:rPr>
        <w:t>VTSO watch schedules</w:t>
      </w:r>
      <w:r w:rsidRPr="00265DBA">
        <w:rPr>
          <w:lang w:eastAsia="de-DE"/>
        </w:rPr>
        <w:t>.</w:t>
      </w:r>
    </w:p>
    <w:p w14:paraId="13974DE4" w14:textId="481093CD"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w:t>
      </w:r>
    </w:p>
    <w:p w14:paraId="2E93E23F" w14:textId="0F05A0ED"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regional or national infrastructure.</w:t>
      </w:r>
    </w:p>
    <w:p w14:paraId="1B379328" w14:textId="77777777" w:rsidR="00657DB0" w:rsidRPr="007132D5" w:rsidRDefault="00657DB0" w:rsidP="00657DB0">
      <w:pPr>
        <w:pStyle w:val="Heading3"/>
        <w:tabs>
          <w:tab w:val="num" w:pos="0"/>
        </w:tabs>
        <w:ind w:left="992" w:hanging="992"/>
      </w:pPr>
      <w:bookmarkStart w:id="122" w:name="_Toc77847739"/>
      <w:r w:rsidRPr="007132D5">
        <w:t>Screen Layout</w:t>
      </w:r>
      <w:bookmarkEnd w:id="122"/>
    </w:p>
    <w:p w14:paraId="3E151DCE" w14:textId="5BC78572" w:rsidR="00657DB0" w:rsidRPr="007132D5" w:rsidRDefault="00657DB0" w:rsidP="00657DB0">
      <w:pPr>
        <w:pStyle w:val="BodyText"/>
        <w:rPr>
          <w:lang w:eastAsia="de-DE"/>
        </w:rPr>
      </w:pPr>
      <w:r w:rsidRPr="007132D5">
        <w:rPr>
          <w:lang w:eastAsia="de-DE"/>
        </w:rPr>
        <w:t xml:space="preserve">The </w:t>
      </w:r>
      <w:r w:rsidR="005D3565">
        <w:rPr>
          <w:lang w:eastAsia="de-DE"/>
        </w:rPr>
        <w:t>screen layout</w:t>
      </w:r>
      <w:r w:rsidRPr="007132D5">
        <w:rPr>
          <w:lang w:eastAsia="de-DE"/>
        </w:rPr>
        <w:t xml:space="preserve">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w:t>
      </w:r>
      <w:r w:rsidR="004C21C6">
        <w:rPr>
          <w:lang w:eastAsia="de-DE"/>
        </w:rPr>
        <w:t>VTS T</w:t>
      </w:r>
      <w:r w:rsidRPr="007132D5">
        <w:rPr>
          <w:lang w:eastAsia="de-DE"/>
        </w:rPr>
        <w:t xml:space="preserve">raffic </w:t>
      </w:r>
      <w:r w:rsidR="004C21C6">
        <w:rPr>
          <w:lang w:eastAsia="de-DE"/>
        </w:rPr>
        <w:t>I</w:t>
      </w:r>
      <w:r w:rsidRPr="007132D5">
        <w:rPr>
          <w:lang w:eastAsia="de-DE"/>
        </w:rPr>
        <w:t>mage should remain visible.</w:t>
      </w:r>
    </w:p>
    <w:p w14:paraId="6BF42272" w14:textId="587ABBEC" w:rsidR="00657DB0" w:rsidRPr="007132D5" w:rsidRDefault="00657DB0" w:rsidP="00657DB0">
      <w:pPr>
        <w:pStyle w:val="BodyText"/>
        <w:rPr>
          <w:lang w:eastAsia="de-DE"/>
        </w:rPr>
      </w:pPr>
      <w:r w:rsidRPr="007132D5">
        <w:rPr>
          <w:lang w:eastAsia="de-DE"/>
        </w:rPr>
        <w:t xml:space="preserve">In the case of workstations employing multiple screens, care should be taken to ensure that the same concepts of window management are extended over the entire screen </w:t>
      </w:r>
      <w:r w:rsidR="0090469D">
        <w:rPr>
          <w:lang w:eastAsia="de-DE"/>
        </w:rPr>
        <w:t>layout</w:t>
      </w:r>
      <w:r w:rsidRPr="007132D5">
        <w:rPr>
          <w:lang w:eastAsia="de-DE"/>
        </w:rPr>
        <w:t>.</w:t>
      </w:r>
      <w:r w:rsidR="005D3565">
        <w:rPr>
          <w:lang w:eastAsia="de-DE"/>
        </w:rPr>
        <w:t xml:space="preserve"> </w:t>
      </w:r>
      <w:r w:rsidRPr="007132D5">
        <w:rPr>
          <w:lang w:eastAsia="de-DE"/>
        </w:rPr>
        <w:t xml:space="preserve">It is important to ensure the </w:t>
      </w:r>
      <w:r w:rsidR="00EE4956">
        <w:rPr>
          <w:lang w:eastAsia="de-DE"/>
        </w:rPr>
        <w:t>VTS U</w:t>
      </w:r>
      <w:r w:rsidR="001308FB">
        <w:rPr>
          <w:lang w:eastAsia="de-DE"/>
        </w:rPr>
        <w:t>ser</w:t>
      </w:r>
      <w:r w:rsidRPr="007132D5">
        <w:rPr>
          <w:lang w:eastAsia="de-DE"/>
        </w:rPr>
        <w:t xml:space="preserve"> can easily keep track of the cursor position.</w:t>
      </w:r>
    </w:p>
    <w:p w14:paraId="0FDA559F" w14:textId="65F663BB"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Pr="007132D5">
        <w:rPr>
          <w:lang w:eastAsia="de-DE"/>
        </w:rPr>
        <w:t xml:space="preserve">should </w:t>
      </w:r>
      <w:r w:rsidR="004C21C6">
        <w:rPr>
          <w:lang w:eastAsia="de-DE"/>
        </w:rPr>
        <w:t>consider</w:t>
      </w:r>
      <w:r w:rsidRPr="007132D5">
        <w:rPr>
          <w:lang w:eastAsia="de-DE"/>
        </w:rPr>
        <w:t xml:space="preserve"> allow</w:t>
      </w:r>
      <w:r w:rsidR="004C21C6">
        <w:rPr>
          <w:lang w:eastAsia="de-DE"/>
        </w:rPr>
        <w:t>ing</w:t>
      </w:r>
      <w:r w:rsidRPr="007132D5">
        <w:rPr>
          <w:lang w:eastAsia="de-DE"/>
        </w:rPr>
        <w:t xml:space="preserve"> selection and filtering of the presented information to tailor the </w:t>
      </w:r>
      <w:r w:rsidR="0090469D">
        <w:rPr>
          <w:lang w:eastAsia="de-DE"/>
        </w:rPr>
        <w:t>screen</w:t>
      </w:r>
      <w:r w:rsidR="0090469D" w:rsidRPr="007132D5">
        <w:rPr>
          <w:lang w:eastAsia="de-DE"/>
        </w:rPr>
        <w:t xml:space="preserve"> </w:t>
      </w:r>
      <w:r w:rsidRPr="007132D5">
        <w:rPr>
          <w:lang w:eastAsia="de-DE"/>
        </w:rPr>
        <w:t>to the task in hand, including dedicated search functionality.</w:t>
      </w:r>
    </w:p>
    <w:p w14:paraId="46135EF2" w14:textId="40BBD025" w:rsidR="00657DB0" w:rsidRPr="007132D5" w:rsidRDefault="00657DB0" w:rsidP="00657DB0">
      <w:pPr>
        <w:pStyle w:val="BodyText"/>
        <w:rPr>
          <w:lang w:eastAsia="de-DE"/>
        </w:rPr>
      </w:pPr>
      <w:r w:rsidRPr="007132D5">
        <w:rPr>
          <w:lang w:eastAsia="de-DE"/>
        </w:rPr>
        <w:lastRenderedPageBreak/>
        <w:t xml:space="preserve">The </w:t>
      </w:r>
      <w:r w:rsidR="004C21C6">
        <w:rPr>
          <w:lang w:eastAsia="de-DE"/>
        </w:rPr>
        <w:t>UI</w:t>
      </w:r>
      <w:r w:rsidR="004C21C6" w:rsidRPr="007132D5">
        <w:rPr>
          <w:lang w:eastAsia="de-DE"/>
        </w:rPr>
        <w:t xml:space="preserve"> </w:t>
      </w:r>
      <w:r w:rsidR="004C21C6">
        <w:rPr>
          <w:lang w:eastAsia="de-DE"/>
        </w:rPr>
        <w:t>may</w:t>
      </w:r>
      <w:r w:rsidR="004C21C6" w:rsidRPr="007132D5">
        <w:rPr>
          <w:lang w:eastAsia="de-DE"/>
        </w:rPr>
        <w:t xml:space="preserve"> </w:t>
      </w:r>
      <w:r w:rsidRPr="007132D5">
        <w:rPr>
          <w:lang w:eastAsia="de-DE"/>
        </w:rPr>
        <w:t xml:space="preserve">also support the interactive and automated provision of help text to the </w:t>
      </w:r>
      <w:r w:rsidR="00EE4956">
        <w:rPr>
          <w:lang w:eastAsia="de-DE"/>
        </w:rPr>
        <w:t>VTS U</w:t>
      </w:r>
      <w:r w:rsidR="001308FB">
        <w:rPr>
          <w:lang w:eastAsia="de-DE"/>
        </w:rPr>
        <w:t>ser</w:t>
      </w:r>
      <w:r w:rsidRPr="007132D5">
        <w:rPr>
          <w:lang w:eastAsia="de-DE"/>
        </w:rPr>
        <w:t xml:space="preserve">.  For example, hovering the mouse over a particular tool button can result in the </w:t>
      </w:r>
      <w:r w:rsidR="0090469D">
        <w:rPr>
          <w:lang w:eastAsia="de-DE"/>
        </w:rPr>
        <w:t>screen</w:t>
      </w:r>
      <w:r w:rsidR="0090469D" w:rsidRPr="007132D5">
        <w:rPr>
          <w:lang w:eastAsia="de-DE"/>
        </w:rPr>
        <w:t xml:space="preserve"> </w:t>
      </w:r>
      <w:r w:rsidRPr="007132D5">
        <w:rPr>
          <w:lang w:eastAsia="de-DE"/>
        </w:rPr>
        <w:t>of a concise help reference for the use of that particular tool.</w:t>
      </w:r>
    </w:p>
    <w:p w14:paraId="0B4E13BA" w14:textId="77777777" w:rsidR="007E30DF" w:rsidRPr="00205D9B" w:rsidRDefault="00657DB0" w:rsidP="00DE2814">
      <w:pPr>
        <w:pStyle w:val="Heading1"/>
      </w:pPr>
      <w:bookmarkStart w:id="123" w:name="_Toc77847740"/>
      <w:r>
        <w:t>DECISION SUPPORT</w:t>
      </w:r>
      <w:bookmarkEnd w:id="123"/>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124" w:name="_Toc77847741"/>
      <w:r w:rsidRPr="007132D5">
        <w:t>Introduction</w:t>
      </w:r>
      <w:bookmarkEnd w:id="124"/>
    </w:p>
    <w:p w14:paraId="715A0340" w14:textId="77777777" w:rsidR="00657DB0" w:rsidRPr="007132D5" w:rsidRDefault="00657DB0" w:rsidP="00657DB0">
      <w:pPr>
        <w:pStyle w:val="Heading2separationline"/>
      </w:pPr>
    </w:p>
    <w:p w14:paraId="6127F9B3" w14:textId="650C08E2" w:rsidR="00E92F15" w:rsidRDefault="00E92F15" w:rsidP="00E92F15">
      <w:pPr>
        <w:pStyle w:val="BodyText"/>
      </w:pPr>
      <w:r>
        <w:t xml:space="preserve">In accordance with </w:t>
      </w:r>
      <w:r w:rsidRPr="007132D5">
        <w:t xml:space="preserve">IALA Guideline </w:t>
      </w:r>
      <w:r w:rsidR="00AB727E" w:rsidRPr="007132D5">
        <w:t xml:space="preserve">1110 </w:t>
      </w:r>
      <w:r w:rsidR="00AB727E" w:rsidRPr="007132D5">
        <w:fldChar w:fldCharType="begin"/>
      </w:r>
      <w:r w:rsidR="00AB727E" w:rsidRPr="007132D5">
        <w:instrText xml:space="preserve"> REF _Ref409011193 \r \h </w:instrText>
      </w:r>
      <w:r w:rsidR="00AB727E" w:rsidRPr="007132D5">
        <w:fldChar w:fldCharType="separate"/>
      </w:r>
      <w:r w:rsidR="00AB727E" w:rsidRPr="007132D5">
        <w:t>[1]</w:t>
      </w:r>
      <w:r w:rsidR="00AB727E" w:rsidRPr="007132D5">
        <w:fldChar w:fldCharType="end"/>
      </w:r>
      <w:r>
        <w:t xml:space="preserve">, </w:t>
      </w:r>
      <w:r w:rsidRPr="00614881">
        <w:t xml:space="preserve">Decision Support Tools (DST) are used to help enhance situational awareness </w:t>
      </w:r>
      <w:r>
        <w:t xml:space="preserve">and the decision-making process </w:t>
      </w:r>
      <w:r w:rsidRPr="00614881">
        <w:t xml:space="preserve">of VTS </w:t>
      </w:r>
      <w:r w:rsidR="00854C71">
        <w:t>Users</w:t>
      </w:r>
      <w:r w:rsidR="00854C71" w:rsidRPr="00614881">
        <w:t xml:space="preserve"> </w:t>
      </w:r>
      <w:r w:rsidRPr="00614881">
        <w:t>by providing analysis and insight to developing</w:t>
      </w:r>
      <w:r>
        <w:t xml:space="preserve"> or emergency</w:t>
      </w:r>
      <w:r w:rsidRPr="00614881">
        <w:t xml:space="preserve"> situations</w:t>
      </w:r>
      <w:r>
        <w:t>,</w:t>
      </w:r>
      <w:r w:rsidRPr="00871309">
        <w:t xml:space="preserve"> </w:t>
      </w:r>
      <w:r>
        <w:t>in real time, near real time and for long-term planning.</w:t>
      </w:r>
      <w:r w:rsidRPr="00871309">
        <w:t xml:space="preserve"> </w:t>
      </w:r>
    </w:p>
    <w:p w14:paraId="2460EAF1" w14:textId="77777777" w:rsidR="00E92F15" w:rsidRPr="00871309" w:rsidRDefault="00E92F15" w:rsidP="00E92F15">
      <w:pPr>
        <w:pStyle w:val="BodyText"/>
      </w:pPr>
      <w:r w:rsidRPr="00844413">
        <w:t xml:space="preserve">Due to the perpetually evolving nature of </w:t>
      </w:r>
      <w:r>
        <w:t>VTS related</w:t>
      </w:r>
      <w:r w:rsidRPr="00844413">
        <w:t xml:space="preserve"> concepts and technologies, consideration should be given to the continual development and refinement of DSTs as appropriate to meet </w:t>
      </w:r>
      <w:r>
        <w:t>future</w:t>
      </w:r>
      <w:r w:rsidRPr="00844413">
        <w:t xml:space="preserve"> needs.</w:t>
      </w:r>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125" w:name="_Toc77847742"/>
      <w:r w:rsidRPr="007132D5">
        <w:t>Definitions</w:t>
      </w:r>
      <w:bookmarkEnd w:id="125"/>
    </w:p>
    <w:p w14:paraId="79F876C6" w14:textId="3F5EA70C" w:rsidR="00C733FC" w:rsidRPr="00871309" w:rsidRDefault="00C733FC" w:rsidP="00C733FC">
      <w:pPr>
        <w:pStyle w:val="Tabletext"/>
        <w:ind w:left="3119" w:hanging="3119"/>
        <w:rPr>
          <w:szCs w:val="20"/>
        </w:rPr>
      </w:pPr>
      <w:r w:rsidRPr="00871309">
        <w:rPr>
          <w:szCs w:val="20"/>
          <w:lang w:eastAsia="de-DE"/>
        </w:rPr>
        <w:t>Alarm</w:t>
      </w:r>
      <w:r w:rsidRPr="00871309">
        <w:rPr>
          <w:szCs w:val="20"/>
        </w:rPr>
        <w:tab/>
        <w:t>A high priority alert requiring immediate attention a</w:t>
      </w:r>
      <w:r>
        <w:rPr>
          <w:szCs w:val="20"/>
        </w:rPr>
        <w:t>nd action (IMO Res. A.1021(26)).</w:t>
      </w:r>
    </w:p>
    <w:p w14:paraId="4BF17048" w14:textId="77777777" w:rsidR="00C733FC" w:rsidRPr="00871309" w:rsidRDefault="00C733FC" w:rsidP="00C733FC">
      <w:pPr>
        <w:pStyle w:val="Tabletext"/>
        <w:ind w:left="3119" w:hanging="3119"/>
        <w:rPr>
          <w:szCs w:val="20"/>
        </w:rPr>
      </w:pPr>
      <w:r w:rsidRPr="00871309">
        <w:rPr>
          <w:szCs w:val="20"/>
          <w:lang w:eastAsia="de-DE"/>
        </w:rPr>
        <w:t>Alert</w:t>
      </w:r>
      <w:r w:rsidRPr="00871309">
        <w:rPr>
          <w:szCs w:val="20"/>
          <w:lang w:eastAsia="de-DE"/>
        </w:rPr>
        <w:tab/>
      </w:r>
      <w:r w:rsidRPr="00871309">
        <w:rPr>
          <w:szCs w:val="20"/>
        </w:rPr>
        <w:t>An announcement of abnormal situations and conditions requiring attentions (IMO Res. A.1021(26))</w:t>
      </w:r>
      <w:r>
        <w:rPr>
          <w:szCs w:val="20"/>
        </w:rPr>
        <w:t>.</w:t>
      </w:r>
    </w:p>
    <w:p w14:paraId="086D58CB" w14:textId="3C01940E" w:rsidR="00C733FC" w:rsidRPr="00871309" w:rsidRDefault="00C733FC" w:rsidP="00C733FC">
      <w:pPr>
        <w:pStyle w:val="Tabletext"/>
        <w:ind w:left="3119" w:hanging="3119"/>
        <w:rPr>
          <w:szCs w:val="20"/>
        </w:rPr>
      </w:pPr>
      <w:r w:rsidRPr="00871309">
        <w:rPr>
          <w:szCs w:val="20"/>
          <w:lang w:eastAsia="de-DE"/>
        </w:rPr>
        <w:t>Caution</w:t>
      </w:r>
      <w:r w:rsidRPr="00871309">
        <w:rPr>
          <w:szCs w:val="20"/>
          <w:lang w:eastAsia="de-DE"/>
        </w:rPr>
        <w:tab/>
      </w:r>
      <w:r w:rsidRPr="00871309">
        <w:rPr>
          <w:rFonts w:cs="ArialMT"/>
          <w:szCs w:val="20"/>
          <w:lang w:eastAsia="en-GB"/>
        </w:rPr>
        <w:t>Lowest priority of an alert. Awareness of a condition which does not warrant an alarm or warning condition, but still requires attention out of the ordinary consideration of the sit</w:t>
      </w:r>
      <w:r>
        <w:rPr>
          <w:rFonts w:cs="ArialMT"/>
          <w:szCs w:val="20"/>
          <w:lang w:eastAsia="en-GB"/>
        </w:rPr>
        <w:t xml:space="preserve">uation or of given information </w:t>
      </w:r>
      <w:r w:rsidRPr="00871309">
        <w:rPr>
          <w:szCs w:val="20"/>
        </w:rPr>
        <w:t>(IMO Res</w:t>
      </w:r>
      <w:r>
        <w:rPr>
          <w:szCs w:val="20"/>
        </w:rPr>
        <w:t>.</w:t>
      </w:r>
      <w:r w:rsidRPr="00871309">
        <w:rPr>
          <w:szCs w:val="20"/>
        </w:rPr>
        <w:t xml:space="preserve"> A.1021(26))</w:t>
      </w:r>
      <w:r>
        <w:rPr>
          <w:szCs w:val="20"/>
        </w:rPr>
        <w:t>.</w:t>
      </w:r>
    </w:p>
    <w:p w14:paraId="65F42708" w14:textId="77777777" w:rsidR="00C733FC" w:rsidRPr="00871309" w:rsidRDefault="00C733FC" w:rsidP="00C733FC">
      <w:pPr>
        <w:pStyle w:val="Tabletext"/>
        <w:ind w:left="3119" w:hanging="3119"/>
        <w:rPr>
          <w:szCs w:val="20"/>
        </w:rPr>
      </w:pPr>
      <w:r w:rsidRPr="00871309">
        <w:rPr>
          <w:bCs/>
          <w:szCs w:val="20"/>
        </w:rPr>
        <w:t>Decision-maker</w:t>
      </w:r>
      <w:r w:rsidRPr="00871309">
        <w:rPr>
          <w:szCs w:val="20"/>
        </w:rPr>
        <w:tab/>
        <w:t>A person or group authorized to make decisions.</w:t>
      </w:r>
    </w:p>
    <w:p w14:paraId="628A3C17" w14:textId="04A4BC29" w:rsidR="00C733FC" w:rsidRDefault="00C733FC" w:rsidP="00C733FC">
      <w:pPr>
        <w:pStyle w:val="Tabletext"/>
        <w:ind w:left="3119" w:hanging="3119"/>
        <w:rPr>
          <w:szCs w:val="20"/>
        </w:rPr>
      </w:pPr>
      <w:r w:rsidRPr="00871309">
        <w:rPr>
          <w:szCs w:val="20"/>
        </w:rPr>
        <w:t>Decision support tool</w:t>
      </w:r>
      <w:r w:rsidRPr="00871309">
        <w:rPr>
          <w:szCs w:val="20"/>
          <w:lang w:eastAsia="de-DE"/>
        </w:rPr>
        <w:tab/>
      </w:r>
      <w:r w:rsidRPr="00871309">
        <w:rPr>
          <w:szCs w:val="20"/>
        </w:rPr>
        <w:t xml:space="preserve">A tool to assist the decision-maker </w:t>
      </w:r>
      <w:r w:rsidR="00C7645C">
        <w:rPr>
          <w:szCs w:val="20"/>
        </w:rPr>
        <w:t xml:space="preserve">in real-time, near real-time and </w:t>
      </w:r>
      <w:r w:rsidR="00DD6ECC">
        <w:rPr>
          <w:szCs w:val="20"/>
        </w:rPr>
        <w:t>long-term</w:t>
      </w:r>
      <w:r w:rsidR="00C7645C">
        <w:rPr>
          <w:szCs w:val="20"/>
        </w:rPr>
        <w:t xml:space="preserve"> planning</w:t>
      </w:r>
      <w:r w:rsidRPr="00871309">
        <w:rPr>
          <w:szCs w:val="20"/>
        </w:rPr>
        <w:t>.</w:t>
      </w:r>
    </w:p>
    <w:p w14:paraId="6C30248E" w14:textId="5A8F1B39" w:rsidR="00C733FC" w:rsidRPr="00871309" w:rsidRDefault="00C733FC" w:rsidP="00C733FC">
      <w:pPr>
        <w:pStyle w:val="Tabletext"/>
        <w:ind w:left="3119" w:hanging="3119"/>
        <w:rPr>
          <w:szCs w:val="20"/>
        </w:rPr>
      </w:pPr>
      <w:r w:rsidRPr="00871309">
        <w:rPr>
          <w:szCs w:val="20"/>
          <w:lang w:eastAsia="de-DE"/>
        </w:rPr>
        <w:t>Emergency alarm</w:t>
      </w:r>
      <w:r w:rsidRPr="00871309">
        <w:rPr>
          <w:szCs w:val="20"/>
          <w:lang w:eastAsia="de-DE"/>
        </w:rPr>
        <w:tab/>
      </w:r>
      <w:r w:rsidRPr="00871309">
        <w:rPr>
          <w:rFonts w:cs="ArialMT"/>
          <w:szCs w:val="20"/>
          <w:lang w:eastAsia="en-GB"/>
        </w:rPr>
        <w:t>Highest priority of an alert. Alarms which indicate immediate danger to human life or to the ship and its machinery exit</w:t>
      </w:r>
      <w:r>
        <w:rPr>
          <w:rFonts w:cs="ArialMT"/>
          <w:szCs w:val="20"/>
          <w:lang w:eastAsia="en-GB"/>
        </w:rPr>
        <w:t xml:space="preserve">s and require immediate action </w:t>
      </w:r>
      <w:r w:rsidRPr="00871309">
        <w:rPr>
          <w:szCs w:val="20"/>
        </w:rPr>
        <w:t>(IMO Res. A.1021(26))</w:t>
      </w:r>
      <w:r>
        <w:rPr>
          <w:szCs w:val="20"/>
        </w:rPr>
        <w:t>.</w:t>
      </w:r>
    </w:p>
    <w:p w14:paraId="0DF75280" w14:textId="77777777" w:rsidR="00C733FC" w:rsidRDefault="00C733FC" w:rsidP="00C733FC">
      <w:pPr>
        <w:pStyle w:val="Tabletext"/>
        <w:ind w:left="3119" w:hanging="3119"/>
        <w:rPr>
          <w:rFonts w:cs="Arial"/>
          <w:szCs w:val="20"/>
          <w:lang w:eastAsia="zh-CN"/>
        </w:rPr>
      </w:pPr>
      <w:r>
        <w:rPr>
          <w:rFonts w:cs="Arial"/>
          <w:szCs w:val="20"/>
          <w:lang w:eastAsia="zh-CN"/>
        </w:rPr>
        <w:t xml:space="preserve">Long term planning </w:t>
      </w:r>
      <w:r>
        <w:rPr>
          <w:rFonts w:cs="Arial"/>
          <w:szCs w:val="20"/>
          <w:lang w:eastAsia="zh-CN"/>
        </w:rPr>
        <w:tab/>
        <w:t>R</w:t>
      </w:r>
      <w:r w:rsidRPr="00D46416">
        <w:rPr>
          <w:rFonts w:cs="Arial"/>
          <w:szCs w:val="20"/>
          <w:lang w:eastAsia="zh-CN"/>
        </w:rPr>
        <w:t xml:space="preserve">efers to the action of analysing currently available information to proactively manage </w:t>
      </w:r>
      <w:r>
        <w:rPr>
          <w:rFonts w:cs="Arial"/>
          <w:szCs w:val="20"/>
          <w:lang w:eastAsia="zh-CN"/>
        </w:rPr>
        <w:t>predicted</w:t>
      </w:r>
      <w:r w:rsidRPr="00D46416">
        <w:rPr>
          <w:rFonts w:cs="Arial"/>
          <w:szCs w:val="20"/>
          <w:lang w:eastAsia="zh-CN"/>
        </w:rPr>
        <w:t xml:space="preserve"> future events</w:t>
      </w:r>
      <w:r>
        <w:rPr>
          <w:rFonts w:cs="Arial"/>
          <w:szCs w:val="20"/>
          <w:lang w:eastAsia="zh-CN"/>
        </w:rPr>
        <w:t>.</w:t>
      </w:r>
    </w:p>
    <w:p w14:paraId="6424B62A" w14:textId="77777777" w:rsidR="00C733FC" w:rsidRDefault="00C733FC" w:rsidP="00C733FC">
      <w:pPr>
        <w:pStyle w:val="Tabletext"/>
        <w:ind w:left="3119" w:hanging="3119"/>
        <w:rPr>
          <w:rFonts w:cs="Arial"/>
          <w:szCs w:val="20"/>
          <w:lang w:eastAsia="zh-CN"/>
        </w:rPr>
      </w:pPr>
      <w:r>
        <w:rPr>
          <w:rFonts w:cs="Arial"/>
          <w:szCs w:val="20"/>
          <w:lang w:eastAsia="zh-CN"/>
        </w:rPr>
        <w:t>Near real-time</w:t>
      </w:r>
      <w:r>
        <w:rPr>
          <w:rFonts w:cs="Arial"/>
          <w:szCs w:val="20"/>
          <w:lang w:eastAsia="zh-CN"/>
        </w:rPr>
        <w:tab/>
        <w:t>Refers to predictions of developing situations.</w:t>
      </w:r>
    </w:p>
    <w:p w14:paraId="6F6D55E7" w14:textId="77777777" w:rsidR="00C733FC" w:rsidRDefault="00C733FC" w:rsidP="00C733FC">
      <w:pPr>
        <w:pStyle w:val="Tabletext"/>
        <w:ind w:left="3119" w:hanging="3119"/>
        <w:rPr>
          <w:szCs w:val="20"/>
          <w:lang w:eastAsia="de-DE"/>
        </w:rPr>
      </w:pPr>
      <w:r>
        <w:rPr>
          <w:rFonts w:cs="Arial"/>
          <w:szCs w:val="20"/>
          <w:lang w:eastAsia="zh-CN"/>
        </w:rPr>
        <w:t>Real-time</w:t>
      </w:r>
      <w:r>
        <w:rPr>
          <w:rFonts w:cs="Arial"/>
          <w:szCs w:val="20"/>
          <w:lang w:eastAsia="zh-CN"/>
        </w:rPr>
        <w:tab/>
        <w:t>Refers to the</w:t>
      </w:r>
      <w:r>
        <w:t xml:space="preserve"> immediate action taken to respond to current or developing situations</w:t>
      </w:r>
      <w:r>
        <w:rPr>
          <w:rFonts w:cs="Arial"/>
          <w:szCs w:val="20"/>
          <w:lang w:eastAsia="zh-CN"/>
        </w:rPr>
        <w:t>.</w:t>
      </w:r>
    </w:p>
    <w:p w14:paraId="5085674B" w14:textId="77777777" w:rsidR="00C733FC" w:rsidRPr="00871309" w:rsidRDefault="00C733FC" w:rsidP="00C733FC">
      <w:pPr>
        <w:pStyle w:val="Tabletext"/>
        <w:ind w:left="3119" w:hanging="3119"/>
        <w:rPr>
          <w:szCs w:val="20"/>
          <w:lang w:eastAsia="de-DE"/>
        </w:rPr>
      </w:pPr>
      <w:r w:rsidRPr="00871309">
        <w:rPr>
          <w:szCs w:val="20"/>
          <w:lang w:eastAsia="de-DE"/>
        </w:rPr>
        <w:t>Warning</w:t>
      </w:r>
      <w:r w:rsidRPr="00871309">
        <w:rPr>
          <w:szCs w:val="20"/>
          <w:lang w:eastAsia="de-DE"/>
        </w:rPr>
        <w:tab/>
      </w:r>
      <w:r w:rsidRPr="00871309">
        <w:rPr>
          <w:szCs w:val="20"/>
        </w:rPr>
        <w:t>Condition requiring immediate attenti</w:t>
      </w:r>
      <w:r>
        <w:rPr>
          <w:szCs w:val="20"/>
        </w:rPr>
        <w:t xml:space="preserve">on, but not immediate action </w:t>
      </w:r>
      <w:r w:rsidRPr="00871309">
        <w:rPr>
          <w:szCs w:val="20"/>
        </w:rPr>
        <w:t>(IMO Res</w:t>
      </w:r>
      <w:r>
        <w:rPr>
          <w:szCs w:val="20"/>
        </w:rPr>
        <w:t>.</w:t>
      </w:r>
      <w:r w:rsidRPr="00871309">
        <w:rPr>
          <w:szCs w:val="20"/>
        </w:rPr>
        <w:t xml:space="preserve"> A.1021(26))</w:t>
      </w:r>
      <w:r>
        <w:rPr>
          <w:szCs w:val="20"/>
        </w:rPr>
        <w:t>.</w:t>
      </w:r>
    </w:p>
    <w:p w14:paraId="7BCBC9B9" w14:textId="77777777" w:rsidR="00657DB0" w:rsidRPr="007132D5" w:rsidRDefault="00657DB0" w:rsidP="00657DB0">
      <w:pPr>
        <w:pStyle w:val="Heading3"/>
        <w:tabs>
          <w:tab w:val="num" w:pos="0"/>
        </w:tabs>
        <w:ind w:left="992" w:hanging="992"/>
      </w:pPr>
      <w:bookmarkStart w:id="126" w:name="_Toc77847743"/>
      <w:r w:rsidRPr="007132D5">
        <w:t>References</w:t>
      </w:r>
      <w:bookmarkEnd w:id="126"/>
    </w:p>
    <w:p w14:paraId="5406AEC0" w14:textId="346F78FC" w:rsidR="00657DB0" w:rsidRDefault="00657DB0">
      <w:pPr>
        <w:pStyle w:val="Reference"/>
        <w:numPr>
          <w:ilvl w:val="0"/>
          <w:numId w:val="34"/>
        </w:numPr>
      </w:pPr>
      <w:r w:rsidRPr="007132D5">
        <w:t>IALA Guideline 1110 on the Use of decision support tools for VTS personnel.</w:t>
      </w:r>
    </w:p>
    <w:p w14:paraId="33812248" w14:textId="250192F8" w:rsidR="002317E5" w:rsidRPr="007132D5" w:rsidRDefault="006E188C" w:rsidP="000E7D6E">
      <w:pPr>
        <w:pStyle w:val="Reference"/>
        <w:numPr>
          <w:ilvl w:val="0"/>
          <w:numId w:val="34"/>
        </w:numPr>
      </w:pPr>
      <w:r>
        <w:t>IAMSAR Manual.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127" w:name="_Toc77847744"/>
      <w:r w:rsidRPr="007132D5">
        <w:t>Characteristics of Decision Support Tools</w:t>
      </w:r>
      <w:bookmarkEnd w:id="127"/>
    </w:p>
    <w:p w14:paraId="5F93DEE8" w14:textId="77777777" w:rsidR="00657DB0" w:rsidRPr="00DD0F37" w:rsidRDefault="00657DB0" w:rsidP="00657DB0">
      <w:pPr>
        <w:pStyle w:val="Heading2separationline"/>
      </w:pPr>
    </w:p>
    <w:p w14:paraId="46DB550E" w14:textId="2C1E17E5" w:rsidR="00657DB0" w:rsidRPr="007132D5" w:rsidRDefault="00657DB0" w:rsidP="00657DB0">
      <w:pPr>
        <w:pStyle w:val="BodyText"/>
      </w:pPr>
      <w:r w:rsidRPr="007132D5">
        <w:t xml:space="preserve">Decision Support may consider such aspects as vessel behaviour, vessel traffic development, legal criteria, incident management, </w:t>
      </w:r>
      <w:r w:rsidR="004C3F94" w:rsidRPr="007132D5">
        <w:t xml:space="preserve">environmental monitoring and forecasts, </w:t>
      </w:r>
      <w:r w:rsidRPr="007132D5">
        <w:t>organisational and operational procedures.  It can correlate and combine these aspects to give validated advice.</w:t>
      </w:r>
    </w:p>
    <w:p w14:paraId="675ACDB4" w14:textId="6C7A5C14" w:rsidR="00657DB0" w:rsidRPr="007132D5" w:rsidRDefault="00657DB0" w:rsidP="00657DB0">
      <w:pPr>
        <w:pStyle w:val="BodyText"/>
      </w:pPr>
      <w:r w:rsidRPr="007132D5">
        <w:t xml:space="preserve">Decision Support Tools may be self-learning, make real-time risk assessments and/or provide recorded and statistical data to the VTS </w:t>
      </w:r>
      <w:r w:rsidR="00122F38">
        <w:t>Provider</w:t>
      </w:r>
      <w:r w:rsidR="00122F38" w:rsidRPr="007132D5">
        <w:t xml:space="preserve"> </w:t>
      </w:r>
      <w:r w:rsidRPr="007132D5">
        <w:t xml:space="preserve">to improve safety, efficiency and environmental protection.  In view of this, Decision Support Tools should be configured or tailored for each VTS, as appropriate.  Alerts, raised by Decision Support, should be presented in a timely and relevant manner aligned to operational </w:t>
      </w:r>
      <w:r>
        <w:t>requirements</w:t>
      </w:r>
      <w:r w:rsidRPr="007132D5">
        <w:t>.</w:t>
      </w:r>
    </w:p>
    <w:p w14:paraId="08999609" w14:textId="1893D006" w:rsidR="00657DB0" w:rsidRPr="007132D5" w:rsidRDefault="00657DB0" w:rsidP="00657DB0">
      <w:pPr>
        <w:pStyle w:val="BodyText"/>
      </w:pPr>
      <w:r w:rsidRPr="007132D5">
        <w:lastRenderedPageBreak/>
        <w:t>Decision Support Tools are reliant on the timeliness, accuracy and integrity of the incoming data and the underlying model-based analysis of that data.  Decision Support Tools may also be used to evaluate the performance of the VTS itself.</w:t>
      </w:r>
      <w:r w:rsidR="00D122EB">
        <w:t xml:space="preserve">  </w:t>
      </w: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r w:rsidR="004C3F94">
        <w:t xml:space="preserve">  Decision Support Tools </w:t>
      </w:r>
      <w:r w:rsidR="00E016B3">
        <w:t xml:space="preserve">may then assess whether these operational requirements have been achieved.  </w:t>
      </w:r>
      <w:r w:rsidR="004C3F94">
        <w:t xml:space="preserve"> </w:t>
      </w:r>
    </w:p>
    <w:p w14:paraId="071D8667" w14:textId="0C96C205" w:rsidR="00657DB0" w:rsidRPr="007132D5" w:rsidRDefault="00657DB0" w:rsidP="00657DB0">
      <w:pPr>
        <w:pStyle w:val="BodyText"/>
      </w:pPr>
      <w:r w:rsidRPr="007132D5">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r w:rsidR="00F54910">
        <w:t xml:space="preserve"> and assessing near miss situations</w:t>
      </w:r>
      <w:r w:rsidRPr="007132D5">
        <w:t>.</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128" w:name="_Toc77847745"/>
      <w:r w:rsidRPr="007132D5">
        <w:t>Operational Requirements</w:t>
      </w:r>
      <w:bookmarkEnd w:id="128"/>
    </w:p>
    <w:p w14:paraId="7F02822D" w14:textId="77777777" w:rsidR="00657DB0" w:rsidRPr="007132D5" w:rsidRDefault="00657DB0" w:rsidP="00657DB0">
      <w:pPr>
        <w:pStyle w:val="Heading2separationline"/>
      </w:pPr>
    </w:p>
    <w:p w14:paraId="1E48FD93" w14:textId="095F3969" w:rsidR="00657DB0" w:rsidRPr="007132D5" w:rsidRDefault="00657DB0" w:rsidP="00657DB0">
      <w:pPr>
        <w:pStyle w:val="BodyText"/>
      </w:pPr>
      <w:r w:rsidRPr="007132D5">
        <w:t xml:space="preserve">Decision Support Tools may help the </w:t>
      </w:r>
      <w:r w:rsidR="00EE4956">
        <w:t>VTS U</w:t>
      </w:r>
      <w:r w:rsidR="001308FB">
        <w:t>ser</w:t>
      </w:r>
      <w:r w:rsidRPr="007132D5">
        <w:t xml:space="preserve"> and other decision-makers with the implementation of the appropriate predefined and approved procedures</w:t>
      </w:r>
      <w:r w:rsidR="008301A1">
        <w:t xml:space="preserve"> for Route management, traffic management, monitoring and protection of assets, environmental and fairway monitoring, incident response and anomaly detection</w:t>
      </w:r>
      <w:r w:rsidRPr="007132D5">
        <w:t>.</w:t>
      </w:r>
    </w:p>
    <w:p w14:paraId="7134A260" w14:textId="667E4EC7" w:rsidR="00657DB0" w:rsidRPr="00C7645C" w:rsidRDefault="00657DB0" w:rsidP="00E06B3A">
      <w:pPr>
        <w:pStyle w:val="BodyText"/>
      </w:pPr>
      <w:r w:rsidRPr="00C7645C">
        <w:t xml:space="preserve">Decision Support </w:t>
      </w:r>
      <w:r w:rsidR="00C733FC" w:rsidRPr="00C7645C">
        <w:t xml:space="preserve">Tools </w:t>
      </w:r>
      <w:r w:rsidRPr="00C7645C">
        <w:t xml:space="preserve">aim to reduce the workload of </w:t>
      </w:r>
      <w:r w:rsidR="00EE4956" w:rsidRPr="00C7645C">
        <w:t>VTS U</w:t>
      </w:r>
      <w:r w:rsidR="001308FB" w:rsidRPr="00C7645C">
        <w:t>ser</w:t>
      </w:r>
      <w:r w:rsidRPr="00C7645C">
        <w:t xml:space="preserve">s.  They may be based upon </w:t>
      </w:r>
      <w:r w:rsidR="00C7645C" w:rsidRPr="00C7645C">
        <w:t xml:space="preserve">real-time, </w:t>
      </w:r>
      <w:r w:rsidR="00C7645C">
        <w:t>n</w:t>
      </w:r>
      <w:r w:rsidR="00C7645C" w:rsidRPr="007C70B1">
        <w:t>ear real-time</w:t>
      </w:r>
      <w:r w:rsidR="00C7645C">
        <w:t xml:space="preserve"> or l</w:t>
      </w:r>
      <w:r w:rsidR="00C7645C" w:rsidRPr="00C7645C">
        <w:t>ong term</w:t>
      </w:r>
      <w:r w:rsidR="00C7645C">
        <w:t xml:space="preserve">, </w:t>
      </w:r>
      <w:r w:rsidRPr="00C7645C">
        <w:t>assessment of risks associated with the traffic situation.  Where the risk level exceeds a pre-defined threshold, an</w:t>
      </w:r>
      <w:r w:rsidR="00DD6ECC">
        <w:t xml:space="preserve"> Alert</w:t>
      </w:r>
      <w:r w:rsidRPr="00C7645C">
        <w:t xml:space="preserve"> may be raised</w:t>
      </w:r>
      <w:r w:rsidR="000E7D6E">
        <w:t>,</w:t>
      </w:r>
      <w:r w:rsidRPr="00C7645C">
        <w:t xml:space="preserve"> </w:t>
      </w:r>
      <w:r w:rsidR="000E7D6E">
        <w:t xml:space="preserve">for example from Caution to Warning, </w:t>
      </w:r>
      <w:r w:rsidRPr="00C7645C">
        <w:t xml:space="preserve">and the </w:t>
      </w:r>
      <w:r w:rsidR="00EE4956" w:rsidRPr="00C7645C">
        <w:t>VTS U</w:t>
      </w:r>
      <w:r w:rsidR="001308FB" w:rsidRPr="00C7645C">
        <w:t>ser</w:t>
      </w:r>
      <w:r w:rsidRPr="00C7645C">
        <w:t xml:space="preserve"> may be advised of the recommended risk mitigation options.</w:t>
      </w:r>
    </w:p>
    <w:p w14:paraId="0E9FC86C" w14:textId="627B0702" w:rsidR="008301A1" w:rsidRPr="00871309" w:rsidRDefault="00657DB0" w:rsidP="008301A1">
      <w:pPr>
        <w:pStyle w:val="BodyText"/>
      </w:pPr>
      <w:r w:rsidRPr="007132D5">
        <w:t xml:space="preserve">Management facilities should be provided for the adjustment of alert thresholds and the possibility of de-activation.  However, it is recommended that the appropriate alert thresholds should be part of the agreed operational procedures to ensure that the deployed system is fit for purpose.  </w:t>
      </w:r>
      <w:r w:rsidR="008301A1" w:rsidRPr="00C75970">
        <w:t>Alert parameters should be set at levels appropriate to support the goals of the VTS service, being careful to avoid excessive notifications that may cause operator fatigue, distraction, and other factors that may negatively impact overall safety and efficiency</w:t>
      </w:r>
      <w:r w:rsidR="008301A1" w:rsidRPr="00871309">
        <w:t xml:space="preserve">. </w:t>
      </w:r>
    </w:p>
    <w:p w14:paraId="22D89D5F" w14:textId="77777777" w:rsidR="008301A1" w:rsidRDefault="008301A1" w:rsidP="008301A1">
      <w:pPr>
        <w:pStyle w:val="BodyText"/>
      </w:pPr>
      <w:r w:rsidRPr="00871309">
        <w:t>Management reports may be generated from alert statistics and/or VTSO actions for analysis.</w:t>
      </w:r>
    </w:p>
    <w:p w14:paraId="21850FDF" w14:textId="630955E2" w:rsidR="00657DB0" w:rsidRPr="007132D5" w:rsidRDefault="00657DB0" w:rsidP="00657DB0">
      <w:pPr>
        <w:pStyle w:val="BodyText"/>
      </w:pPr>
      <w:r w:rsidRPr="007132D5">
        <w:t xml:space="preserve">To reduce repeated </w:t>
      </w:r>
      <w:r w:rsidR="00C7645C">
        <w:t>alerts</w:t>
      </w:r>
      <w:r w:rsidR="00C7645C" w:rsidRPr="007132D5">
        <w:t xml:space="preserve"> </w:t>
      </w:r>
      <w:r w:rsidRPr="007132D5">
        <w:t xml:space="preserve">relating to the same vessel and situation, the reporting of </w:t>
      </w:r>
      <w:r w:rsidR="00C7645C">
        <w:t>alerts</w:t>
      </w:r>
      <w:r w:rsidR="00C7645C" w:rsidRPr="007132D5">
        <w:t xml:space="preserve"> </w:t>
      </w:r>
      <w:r w:rsidRPr="007132D5">
        <w:t>should incorporate filtering techniques, such as hysteresis.</w:t>
      </w:r>
    </w:p>
    <w:p w14:paraId="08BEB2AF" w14:textId="567D4E87" w:rsidR="00657DB0" w:rsidRPr="007132D5" w:rsidRDefault="00657DB0" w:rsidP="00657DB0">
      <w:pPr>
        <w:pStyle w:val="BodyText"/>
      </w:pPr>
      <w:r w:rsidRPr="007132D5">
        <w:t xml:space="preserve">Management reports may be generated from alert statistics and/or </w:t>
      </w:r>
      <w:r w:rsidR="00EE4956">
        <w:t>VTS U</w:t>
      </w:r>
      <w:r w:rsidR="001308FB">
        <w:t>ser</w:t>
      </w:r>
      <w:r w:rsidRPr="007132D5">
        <w:t xml:space="preserve"> actions for off-line analysis.</w:t>
      </w:r>
    </w:p>
    <w:p w14:paraId="16D9A0CB" w14:textId="4561758F" w:rsidR="00657DB0" w:rsidRPr="007132D5" w:rsidRDefault="00657DB0" w:rsidP="00657DB0">
      <w:pPr>
        <w:pStyle w:val="BodyText"/>
      </w:pPr>
      <w:r w:rsidRPr="007132D5">
        <w:t xml:space="preserve">The following is a list of common Decision Support </w:t>
      </w:r>
      <w:r w:rsidR="00C7645C">
        <w:t>Tools</w:t>
      </w:r>
      <w:r w:rsidR="00516BF5">
        <w:t xml:space="preserve"> groups</w:t>
      </w:r>
      <w:r w:rsidRPr="007132D5">
        <w:t>.</w:t>
      </w:r>
    </w:p>
    <w:p w14:paraId="1C0C708A" w14:textId="77777777" w:rsidR="00E06B3A" w:rsidRPr="00E06B3A" w:rsidRDefault="00E06B3A" w:rsidP="00E06B3A">
      <w:pPr>
        <w:pStyle w:val="Heading3"/>
        <w:tabs>
          <w:tab w:val="num" w:pos="0"/>
        </w:tabs>
        <w:ind w:left="992" w:hanging="992"/>
      </w:pPr>
      <w:bookmarkStart w:id="129" w:name="_Toc77847746"/>
      <w:r w:rsidRPr="00E06B3A">
        <w:t>Route Management</w:t>
      </w:r>
      <w:bookmarkEnd w:id="129"/>
    </w:p>
    <w:p w14:paraId="24461A61" w14:textId="4B9777A8" w:rsidR="00E06B3A" w:rsidRPr="00E06B3A" w:rsidRDefault="0077448C" w:rsidP="00E06B3A">
      <w:pPr>
        <w:pStyle w:val="BodyText"/>
      </w:pPr>
      <w:r>
        <w:t xml:space="preserve">Route management </w:t>
      </w:r>
      <w:r w:rsidR="006F3C8A">
        <w:t xml:space="preserve">includes the </w:t>
      </w:r>
      <w:r>
        <w:t xml:space="preserve">Sailing </w:t>
      </w:r>
      <w:r w:rsidR="006F3C8A">
        <w:t xml:space="preserve">or Route </w:t>
      </w:r>
      <w:r>
        <w:t xml:space="preserve">Plan </w:t>
      </w:r>
      <w:r w:rsidR="00E06B3A" w:rsidRPr="00E06B3A">
        <w:t>used by visiting ships</w:t>
      </w:r>
      <w:r w:rsidR="006F3C8A">
        <w:t xml:space="preserve"> and</w:t>
      </w:r>
      <w:r w:rsidR="00E06B3A" w:rsidRPr="00E06B3A">
        <w:t xml:space="preserve"> is an important aspect in ensuring safety within the VTS area.  Over time, the VTS system records many ship visits and the routes that they use.  These can be analysed for long term planning purposes to optimise safety and thereby define safety limits for each route used within the VTS Area.  High risk situations on a route can then be configured to provide useful alerts and ETAs for the VTS User when monitoring vessel movements in real time. </w:t>
      </w:r>
      <w:r w:rsidR="006F3C8A">
        <w:t>For example, c</w:t>
      </w:r>
      <w:r w:rsidR="006F3C8A" w:rsidRPr="007132D5">
        <w:t xml:space="preserve">ompliance </w:t>
      </w:r>
      <w:r w:rsidR="006F3C8A">
        <w:t xml:space="preserve">with a </w:t>
      </w:r>
      <w:r w:rsidR="006F3C8A" w:rsidRPr="007132D5">
        <w:t xml:space="preserve">Sailing Plan </w:t>
      </w:r>
      <w:r w:rsidR="006F3C8A">
        <w:t>may alert a</w:t>
      </w:r>
      <w:r w:rsidR="006F3C8A" w:rsidRPr="007132D5">
        <w:t xml:space="preserve"> </w:t>
      </w:r>
      <w:r w:rsidR="006F3C8A">
        <w:t>VTS User</w:t>
      </w:r>
      <w:r w:rsidR="006F3C8A" w:rsidRPr="007132D5">
        <w:t xml:space="preserve"> when </w:t>
      </w:r>
      <w:r w:rsidR="006F3C8A">
        <w:t xml:space="preserve">a </w:t>
      </w:r>
      <w:r w:rsidR="006F3C8A" w:rsidRPr="007132D5">
        <w:t>ship's track is outside the route spatial or temporal boundaries that have been defined for that specific ship</w:t>
      </w:r>
      <w:r w:rsidR="006F3C8A">
        <w:t>.</w:t>
      </w:r>
    </w:p>
    <w:p w14:paraId="306EB037" w14:textId="78B68EDB" w:rsidR="00E06B3A" w:rsidRDefault="00E06B3A" w:rsidP="00E06B3A">
      <w:pPr>
        <w:pStyle w:val="BodyText"/>
      </w:pPr>
      <w:r w:rsidRPr="00E06B3A">
        <w:t xml:space="preserve">Decision Support Tools can provide route analysis for the </w:t>
      </w:r>
      <w:r w:rsidR="006F3C8A" w:rsidRPr="00E06B3A">
        <w:t>long-term</w:t>
      </w:r>
      <w:r w:rsidRPr="00E06B3A">
        <w:t xml:space="preserve"> planning of route management and for definition of alert thresholds to support real time operations.   </w:t>
      </w:r>
    </w:p>
    <w:p w14:paraId="17A0E13C" w14:textId="77777777" w:rsidR="00E06B3A" w:rsidRPr="00E06B3A" w:rsidRDefault="00E06B3A" w:rsidP="00E06B3A">
      <w:pPr>
        <w:pStyle w:val="Heading3"/>
        <w:tabs>
          <w:tab w:val="num" w:pos="0"/>
        </w:tabs>
        <w:ind w:left="992" w:hanging="992"/>
      </w:pPr>
      <w:bookmarkStart w:id="130" w:name="_Toc77847747"/>
      <w:r w:rsidRPr="00E06B3A">
        <w:t>Traffic Management</w:t>
      </w:r>
      <w:bookmarkEnd w:id="130"/>
    </w:p>
    <w:p w14:paraId="11ED667C" w14:textId="77777777" w:rsidR="00E06B3A" w:rsidRPr="00E06B3A" w:rsidRDefault="00E06B3A" w:rsidP="00E06B3A">
      <w:pPr>
        <w:pStyle w:val="BodyText"/>
      </w:pPr>
      <w:r w:rsidRPr="00E06B3A">
        <w:t>Planning the arrivals and departures and understanding the limits for different types of ship is also an important part of ensuring safety within the VTS area through the definition of thresholds for providing useful alerts to the VTS User.  These alerts may include:</w:t>
      </w:r>
    </w:p>
    <w:p w14:paraId="5B81528D" w14:textId="77777777" w:rsidR="00E06B3A" w:rsidRPr="00E06B3A" w:rsidRDefault="00E06B3A" w:rsidP="00CF67C0">
      <w:pPr>
        <w:pStyle w:val="BodyText"/>
        <w:numPr>
          <w:ilvl w:val="0"/>
          <w:numId w:val="39"/>
        </w:numPr>
      </w:pPr>
      <w:r w:rsidRPr="00E06B3A">
        <w:t>Close quarters and Collision Avoidance</w:t>
      </w:r>
    </w:p>
    <w:p w14:paraId="0B48CB36" w14:textId="77777777" w:rsidR="00E06B3A" w:rsidRPr="00E06B3A" w:rsidRDefault="00E06B3A" w:rsidP="00CF67C0">
      <w:pPr>
        <w:pStyle w:val="BodyText"/>
        <w:numPr>
          <w:ilvl w:val="0"/>
          <w:numId w:val="39"/>
        </w:numPr>
      </w:pPr>
      <w:r w:rsidRPr="00E06B3A">
        <w:lastRenderedPageBreak/>
        <w:t>Grounding Alerts</w:t>
      </w:r>
    </w:p>
    <w:p w14:paraId="02A87DE2" w14:textId="77777777" w:rsidR="00E06B3A" w:rsidRPr="00E06B3A" w:rsidRDefault="00E06B3A" w:rsidP="00CF67C0">
      <w:pPr>
        <w:pStyle w:val="BodyText"/>
        <w:numPr>
          <w:ilvl w:val="0"/>
          <w:numId w:val="39"/>
        </w:numPr>
      </w:pPr>
      <w:r w:rsidRPr="00E06B3A">
        <w:t>Speed Alerts</w:t>
      </w:r>
    </w:p>
    <w:p w14:paraId="14F20179" w14:textId="77777777" w:rsidR="00E06B3A" w:rsidRPr="00E06B3A" w:rsidRDefault="00E06B3A" w:rsidP="00CF67C0">
      <w:pPr>
        <w:pStyle w:val="BodyText"/>
        <w:numPr>
          <w:ilvl w:val="0"/>
          <w:numId w:val="39"/>
        </w:numPr>
      </w:pPr>
      <w:r w:rsidRPr="00E06B3A">
        <w:t>Time slots</w:t>
      </w:r>
    </w:p>
    <w:p w14:paraId="232F458B" w14:textId="77777777" w:rsidR="00E06B3A" w:rsidRPr="00E06B3A" w:rsidRDefault="00E06B3A" w:rsidP="00CF67C0">
      <w:pPr>
        <w:pStyle w:val="BodyText"/>
        <w:numPr>
          <w:ilvl w:val="0"/>
          <w:numId w:val="39"/>
        </w:numPr>
      </w:pPr>
      <w:r w:rsidRPr="00E06B3A">
        <w:t>Just in Time Arrival</w:t>
      </w:r>
    </w:p>
    <w:p w14:paraId="678BB405" w14:textId="77777777" w:rsidR="00E06B3A" w:rsidRPr="00E06B3A" w:rsidRDefault="00E06B3A" w:rsidP="00CF67C0">
      <w:pPr>
        <w:pStyle w:val="BodyText"/>
        <w:numPr>
          <w:ilvl w:val="0"/>
          <w:numId w:val="39"/>
        </w:numPr>
      </w:pPr>
      <w:r w:rsidRPr="00E06B3A">
        <w:t>Anchor Watch</w:t>
      </w:r>
    </w:p>
    <w:p w14:paraId="75860B70" w14:textId="4579841E" w:rsidR="00E06B3A" w:rsidRPr="00E06B3A" w:rsidRDefault="00E06B3A" w:rsidP="00CF67C0">
      <w:pPr>
        <w:pStyle w:val="BodyText"/>
        <w:numPr>
          <w:ilvl w:val="0"/>
          <w:numId w:val="39"/>
        </w:numPr>
      </w:pPr>
      <w:r w:rsidRPr="00E06B3A">
        <w:t>Air draft clearance</w:t>
      </w:r>
      <w:ins w:id="131" w:author="Steve Guest" w:date="2021-06-17T11:32:00Z">
        <w:r w:rsidR="00446083">
          <w:t>.</w:t>
        </w:r>
      </w:ins>
    </w:p>
    <w:p w14:paraId="3271CFE9" w14:textId="77777777" w:rsidR="00E06B3A" w:rsidRPr="00E06B3A" w:rsidRDefault="00E06B3A" w:rsidP="00446083">
      <w:pPr>
        <w:pStyle w:val="BodyText"/>
      </w:pPr>
      <w:r w:rsidRPr="00E06B3A">
        <w:t>It also enables the definition of near miss alerts for different types of ship that can be further analysed when improving the overall safety measures of the port or TSS.  Real time and near real time monitoring supported by appropriately configured alerting will support the VTS User.   </w:t>
      </w:r>
    </w:p>
    <w:p w14:paraId="5341D9D0" w14:textId="77777777" w:rsidR="00E06B3A" w:rsidRPr="00E06B3A" w:rsidRDefault="00E06B3A" w:rsidP="00446083">
      <w:pPr>
        <w:pStyle w:val="BodyText"/>
      </w:pPr>
      <w:r w:rsidRPr="00E06B3A">
        <w:t>Decision Support Tools enable the VTS Provider to plan the most effective use of alerts for real time and near real time operations. </w:t>
      </w:r>
    </w:p>
    <w:p w14:paraId="30F7E0BA" w14:textId="71B086F6" w:rsidR="00E06B3A" w:rsidRDefault="00E06B3A" w:rsidP="00446083">
      <w:pPr>
        <w:pStyle w:val="Heading3"/>
        <w:tabs>
          <w:tab w:val="num" w:pos="0"/>
        </w:tabs>
        <w:ind w:left="992" w:hanging="992"/>
      </w:pPr>
      <w:bookmarkStart w:id="132" w:name="_Toc77847748"/>
      <w:r w:rsidRPr="00446083">
        <w:t>Monitoring and protection of assets</w:t>
      </w:r>
      <w:bookmarkEnd w:id="132"/>
    </w:p>
    <w:p w14:paraId="5F302A0C" w14:textId="3C31CEB7" w:rsidR="00EC17AD" w:rsidRPr="007132D5" w:rsidRDefault="00F54910" w:rsidP="00446083">
      <w:pPr>
        <w:pStyle w:val="BodyText"/>
      </w:pPr>
      <w:r>
        <w:t xml:space="preserve">A VTS Area may include some significant assets that have certain risks or vulnerabilities </w:t>
      </w:r>
      <w:r w:rsidR="00AA7A2E">
        <w:t>such that</w:t>
      </w:r>
      <w:r>
        <w:t xml:space="preserve"> the VTS User may wish to apply special monitor</w:t>
      </w:r>
      <w:r w:rsidR="00EC17AD">
        <w:t>ing</w:t>
      </w:r>
      <w:r>
        <w:t xml:space="preserve"> and management techniques to ensure safety of vessel traffic and of the assets.   </w:t>
      </w:r>
      <w:r w:rsidR="00EC17AD">
        <w:t xml:space="preserve">Examples of such assets may include: Offshore Platforms </w:t>
      </w:r>
      <w:r w:rsidR="00AA7A2E">
        <w:t xml:space="preserve">(including FPSOs) </w:t>
      </w:r>
      <w:r w:rsidR="00EC17AD">
        <w:t xml:space="preserve">and pipelines; Offshore windfarms; subsea cables; protected wrecks; </w:t>
      </w:r>
      <w:r w:rsidR="00DD40C9">
        <w:t xml:space="preserve">and </w:t>
      </w:r>
      <w:r w:rsidR="00EC17AD">
        <w:t>Marine Aids to Navigation</w:t>
      </w:r>
      <w:r w:rsidR="00DD40C9">
        <w:t>, etc.</w:t>
      </w:r>
    </w:p>
    <w:p w14:paraId="1C368DAC" w14:textId="69E92162" w:rsidR="00446083" w:rsidRDefault="00EC17AD" w:rsidP="00446083">
      <w:pPr>
        <w:pStyle w:val="BodyText"/>
      </w:pPr>
      <w:r>
        <w:t xml:space="preserve">The protection of assets within the VTS area </w:t>
      </w:r>
      <w:r w:rsidR="00AA7A2E">
        <w:t>may</w:t>
      </w:r>
      <w:r>
        <w:t xml:space="preserve"> involve the establishment of a protection zone around the asset with </w:t>
      </w:r>
      <w:r w:rsidR="000E7D6E">
        <w:t>Alert</w:t>
      </w:r>
      <w:r>
        <w:t>s being triggered if an unauthorised vessel enters the protection zone.  The protection zone may be established based upon</w:t>
      </w:r>
      <w:r w:rsidR="00AA7A2E">
        <w:t xml:space="preserve"> </w:t>
      </w:r>
      <w:r>
        <w:t xml:space="preserve">national legal </w:t>
      </w:r>
      <w:r w:rsidR="00AA7A2E">
        <w:t>requirements</w:t>
      </w:r>
      <w:r>
        <w:t xml:space="preserve"> or may be the output of the risk assessment process that was undertaken when establishing the operational procedures.  </w:t>
      </w:r>
      <w:r w:rsidR="00C81512">
        <w:t xml:space="preserve">The size, shape and access permissions for the protection zone around the asset will be defined through the </w:t>
      </w:r>
      <w:r w:rsidR="00DD40C9">
        <w:t>long-term</w:t>
      </w:r>
      <w:r w:rsidR="00C81512">
        <w:t xml:space="preserve"> planning assessment such that the VTS system can be correctly configured to provide the asset protection required.  This may consider typical traffic patterns (Route Management) in order to quantify risk and to provide </w:t>
      </w:r>
      <w:r w:rsidR="000E7D6E">
        <w:t>Alert</w:t>
      </w:r>
      <w:r w:rsidR="00C81512">
        <w:t xml:space="preserve"> thresholds based on near miss and zone violations.  </w:t>
      </w:r>
    </w:p>
    <w:p w14:paraId="2B568FB3" w14:textId="60DF6425" w:rsidR="00C81512" w:rsidRPr="00446083" w:rsidRDefault="00775147" w:rsidP="00446083">
      <w:pPr>
        <w:pStyle w:val="BodyText"/>
      </w:pPr>
      <w:r w:rsidRPr="007132D5">
        <w:t xml:space="preserve">Decision Support </w:t>
      </w:r>
      <w:r>
        <w:t xml:space="preserve">Tools </w:t>
      </w:r>
      <w:r w:rsidR="00C81512">
        <w:t>may provide forecast alerts relating to the risk of an unauthorised vessel entering the protected area</w:t>
      </w:r>
      <w:r>
        <w:t xml:space="preserve"> and/or</w:t>
      </w:r>
      <w:r w:rsidR="00C81512">
        <w:t xml:space="preserve"> </w:t>
      </w:r>
      <w:r>
        <w:t xml:space="preserve">an </w:t>
      </w:r>
      <w:r w:rsidR="000E7D6E">
        <w:t>Alert</w:t>
      </w:r>
      <w:r>
        <w:t xml:space="preserve"> </w:t>
      </w:r>
      <w:r w:rsidR="00C81512">
        <w:t xml:space="preserve">when </w:t>
      </w:r>
      <w:r>
        <w:t>the</w:t>
      </w:r>
      <w:r w:rsidR="00C81512">
        <w:t xml:space="preserve"> vessel enters the protected area.  </w:t>
      </w:r>
    </w:p>
    <w:p w14:paraId="07794108" w14:textId="6828748C" w:rsidR="00E06B3A" w:rsidRDefault="00E06B3A" w:rsidP="00446083">
      <w:pPr>
        <w:pStyle w:val="Heading3"/>
        <w:tabs>
          <w:tab w:val="num" w:pos="0"/>
        </w:tabs>
        <w:ind w:left="992" w:hanging="992"/>
      </w:pPr>
      <w:bookmarkStart w:id="133" w:name="_Toc77847749"/>
      <w:r w:rsidRPr="00446083">
        <w:t>Environment and Fairway Monitoring</w:t>
      </w:r>
      <w:bookmarkEnd w:id="133"/>
    </w:p>
    <w:p w14:paraId="2EA90909" w14:textId="12B9437D" w:rsidR="00AA7A2E" w:rsidRDefault="00C81512" w:rsidP="00446083">
      <w:pPr>
        <w:pStyle w:val="BodyText"/>
      </w:pPr>
      <w:r>
        <w:t>The VTS User should always be aware of environmental factors that could affect normal vessel traffic operations.</w:t>
      </w:r>
      <w:r w:rsidR="0011428C">
        <w:t xml:space="preserve">  Poor weather conditions may impact the expected time of arrival for a vessel and the overall plan for the services that would be supplied to that vessel when it arrived at its berth.  It is therefore important to forecast the impact of weather within the VTS area and while a vessel is </w:t>
      </w:r>
      <w:r w:rsidR="00C50C5B">
        <w:t>en</w:t>
      </w:r>
      <w:r w:rsidR="00DD6ECC">
        <w:t>-</w:t>
      </w:r>
      <w:r w:rsidR="00C50C5B">
        <w:t>route</w:t>
      </w:r>
      <w:r w:rsidR="0011428C">
        <w:t xml:space="preserve"> from its previous port.   </w:t>
      </w:r>
    </w:p>
    <w:p w14:paraId="5A14B5C4" w14:textId="15B34F17" w:rsidR="00AA7A2E" w:rsidRDefault="00AA7A2E" w:rsidP="00446083">
      <w:pPr>
        <w:pStyle w:val="BodyText"/>
      </w:pPr>
      <w:r>
        <w:t>Ensuring adequate under keel clearance is an important factor in the planning and efficient management of ship visits, especially in approach fairways.  VTS Providers should consider monitoring tid</w:t>
      </w:r>
      <w:r w:rsidR="00DE3439">
        <w:t>al</w:t>
      </w:r>
      <w:r>
        <w:t xml:space="preserve"> height and water depth</w:t>
      </w:r>
      <w:r w:rsidR="00596FF6">
        <w:t xml:space="preserve"> and assessing the result against the draught information from visiting ships</w:t>
      </w:r>
      <w:r>
        <w:t xml:space="preserve"> to ensure unhindered access</w:t>
      </w:r>
      <w:r w:rsidR="00596FF6">
        <w:t xml:space="preserve"> </w:t>
      </w:r>
      <w:r w:rsidR="00C50C5B">
        <w:t xml:space="preserve">including factors such as </w:t>
      </w:r>
      <w:r w:rsidR="00596FF6">
        <w:t>squat modelling and water density factors</w:t>
      </w:r>
      <w:r>
        <w:t xml:space="preserve">.  </w:t>
      </w:r>
    </w:p>
    <w:p w14:paraId="401113B4" w14:textId="041B5C64" w:rsidR="00AA7A2E" w:rsidRDefault="00AA7A2E" w:rsidP="00446083">
      <w:pPr>
        <w:pStyle w:val="BodyText"/>
      </w:pPr>
      <w:r>
        <w:t xml:space="preserve">In line with the IMO Greenhouse Gas strategy, it is intended that emissions from ships will be reduced in accordance with the target dates published by the organisation. VTS Providers may consider measuring and recording emissions from visiting ships.  </w:t>
      </w:r>
    </w:p>
    <w:p w14:paraId="4A818F3B" w14:textId="21DFF1BD" w:rsidR="00446083" w:rsidRDefault="0011428C" w:rsidP="00446083">
      <w:pPr>
        <w:pStyle w:val="BodyText"/>
      </w:pPr>
      <w:r>
        <w:t xml:space="preserve">Environmental factors that may be considered in a </w:t>
      </w:r>
      <w:r w:rsidR="00DE3439">
        <w:t>long-term</w:t>
      </w:r>
      <w:r>
        <w:t xml:space="preserve"> planning </w:t>
      </w:r>
      <w:r w:rsidR="00AA7A2E">
        <w:t xml:space="preserve">context and for </w:t>
      </w:r>
      <w:r>
        <w:t xml:space="preserve">real time </w:t>
      </w:r>
      <w:r w:rsidR="00AA7A2E">
        <w:t>monitoring</w:t>
      </w:r>
      <w:r>
        <w:t xml:space="preserve"> </w:t>
      </w:r>
      <w:r w:rsidR="00DE3439">
        <w:t>may include but are not limited to</w:t>
      </w:r>
      <w:r>
        <w:t>:</w:t>
      </w:r>
    </w:p>
    <w:p w14:paraId="2B0FC273" w14:textId="3A11752B" w:rsidR="00AA7A2E" w:rsidRDefault="00AA7A2E" w:rsidP="00AA7A2E">
      <w:pPr>
        <w:pStyle w:val="BodyText"/>
        <w:numPr>
          <w:ilvl w:val="0"/>
          <w:numId w:val="39"/>
        </w:numPr>
      </w:pPr>
      <w:r>
        <w:t>Wind speed &amp; direction</w:t>
      </w:r>
    </w:p>
    <w:p w14:paraId="4AC8C4AB" w14:textId="515C3286" w:rsidR="00AA7A2E" w:rsidRDefault="00AA7A2E" w:rsidP="00AA7A2E">
      <w:pPr>
        <w:pStyle w:val="BodyText"/>
        <w:numPr>
          <w:ilvl w:val="0"/>
          <w:numId w:val="39"/>
        </w:numPr>
      </w:pPr>
      <w:r>
        <w:t>Rainfall</w:t>
      </w:r>
    </w:p>
    <w:p w14:paraId="590B131F" w14:textId="70152FAE" w:rsidR="00AA7A2E" w:rsidRDefault="00AA7A2E" w:rsidP="00AA7A2E">
      <w:pPr>
        <w:pStyle w:val="BodyText"/>
        <w:numPr>
          <w:ilvl w:val="0"/>
          <w:numId w:val="39"/>
        </w:numPr>
      </w:pPr>
      <w:r>
        <w:t>Temperature</w:t>
      </w:r>
    </w:p>
    <w:p w14:paraId="77D31F97" w14:textId="686ACE98" w:rsidR="00AA7A2E" w:rsidRDefault="00AA7A2E" w:rsidP="00AA7A2E">
      <w:pPr>
        <w:pStyle w:val="BodyText"/>
        <w:numPr>
          <w:ilvl w:val="0"/>
          <w:numId w:val="39"/>
        </w:numPr>
      </w:pPr>
      <w:r>
        <w:lastRenderedPageBreak/>
        <w:t>Humidity</w:t>
      </w:r>
    </w:p>
    <w:p w14:paraId="64849806" w14:textId="7820F2C8" w:rsidR="00AA7A2E" w:rsidRDefault="00DE3439" w:rsidP="00AA7A2E">
      <w:pPr>
        <w:pStyle w:val="BodyText"/>
        <w:numPr>
          <w:ilvl w:val="0"/>
          <w:numId w:val="39"/>
        </w:numPr>
      </w:pPr>
      <w:r>
        <w:t xml:space="preserve">Atmospheric </w:t>
      </w:r>
      <w:r w:rsidR="00AA7A2E">
        <w:t>Pressure</w:t>
      </w:r>
    </w:p>
    <w:p w14:paraId="5C3C7754" w14:textId="2A8C8C15" w:rsidR="00DE3439" w:rsidRDefault="00DE3439" w:rsidP="00AA7A2E">
      <w:pPr>
        <w:pStyle w:val="BodyText"/>
        <w:numPr>
          <w:ilvl w:val="0"/>
          <w:numId w:val="39"/>
        </w:numPr>
      </w:pPr>
      <w:r>
        <w:t>Visibility</w:t>
      </w:r>
    </w:p>
    <w:p w14:paraId="413827EE" w14:textId="35717258" w:rsidR="00AA7A2E" w:rsidRDefault="00AA7A2E" w:rsidP="00AA7A2E">
      <w:pPr>
        <w:pStyle w:val="BodyText"/>
        <w:numPr>
          <w:ilvl w:val="0"/>
          <w:numId w:val="39"/>
        </w:numPr>
      </w:pPr>
      <w:r>
        <w:t>Tid</w:t>
      </w:r>
      <w:r w:rsidR="00DE3439">
        <w:t>al</w:t>
      </w:r>
      <w:r>
        <w:t xml:space="preserve"> Height</w:t>
      </w:r>
    </w:p>
    <w:p w14:paraId="1C1D4429" w14:textId="4A739A74" w:rsidR="00AA7A2E" w:rsidRDefault="00AA7A2E" w:rsidP="00AA7A2E">
      <w:pPr>
        <w:pStyle w:val="BodyText"/>
        <w:numPr>
          <w:ilvl w:val="0"/>
          <w:numId w:val="39"/>
        </w:numPr>
      </w:pPr>
      <w:r>
        <w:t>Water depth</w:t>
      </w:r>
    </w:p>
    <w:p w14:paraId="7E173B63" w14:textId="56CFB547" w:rsidR="00AA7A2E" w:rsidRDefault="00AA7A2E" w:rsidP="00AA7A2E">
      <w:pPr>
        <w:pStyle w:val="BodyText"/>
        <w:numPr>
          <w:ilvl w:val="0"/>
          <w:numId w:val="39"/>
        </w:numPr>
      </w:pPr>
      <w:r>
        <w:t>Current speed &amp; direction</w:t>
      </w:r>
    </w:p>
    <w:p w14:paraId="796A58DB" w14:textId="7CECF9DA" w:rsidR="00AA7A2E" w:rsidRDefault="00DE3439" w:rsidP="00AA7A2E">
      <w:pPr>
        <w:pStyle w:val="BodyText"/>
        <w:numPr>
          <w:ilvl w:val="0"/>
          <w:numId w:val="39"/>
        </w:numPr>
      </w:pPr>
      <w:r>
        <w:t xml:space="preserve">Ice and </w:t>
      </w:r>
      <w:r w:rsidR="00AA7A2E">
        <w:t>Oil Spill Detection</w:t>
      </w:r>
    </w:p>
    <w:p w14:paraId="28F88F99" w14:textId="2220FC24" w:rsidR="00AA7A2E" w:rsidRPr="00E06B3A" w:rsidRDefault="00AA7A2E" w:rsidP="00AA7A2E">
      <w:pPr>
        <w:pStyle w:val="BodyText"/>
        <w:numPr>
          <w:ilvl w:val="0"/>
          <w:numId w:val="39"/>
        </w:numPr>
      </w:pPr>
      <w:r>
        <w:t xml:space="preserve">Ship </w:t>
      </w:r>
      <w:r w:rsidR="00DE3439">
        <w:t xml:space="preserve">gas </w:t>
      </w:r>
      <w:r>
        <w:t>emissions</w:t>
      </w:r>
      <w:r w:rsidR="00DE3439">
        <w:t>.</w:t>
      </w:r>
    </w:p>
    <w:p w14:paraId="51C09178" w14:textId="27B83510" w:rsidR="00E06B3A" w:rsidRDefault="00E06B3A" w:rsidP="00446083">
      <w:pPr>
        <w:pStyle w:val="Heading3"/>
        <w:tabs>
          <w:tab w:val="num" w:pos="0"/>
        </w:tabs>
        <w:ind w:left="992" w:hanging="992"/>
      </w:pPr>
      <w:bookmarkStart w:id="134" w:name="_Toc77847750"/>
      <w:r w:rsidRPr="00446083">
        <w:t>Incident Response</w:t>
      </w:r>
      <w:bookmarkEnd w:id="134"/>
    </w:p>
    <w:p w14:paraId="66688886" w14:textId="77777777" w:rsidR="002317E5" w:rsidRDefault="002317E5" w:rsidP="00446083">
      <w:pPr>
        <w:pStyle w:val="BodyText"/>
      </w:pPr>
      <w:r w:rsidRPr="007132D5">
        <w:t xml:space="preserve">Where the VTS </w:t>
      </w:r>
      <w:r>
        <w:t xml:space="preserve">Provider </w:t>
      </w:r>
      <w:r w:rsidRPr="007132D5">
        <w:t xml:space="preserve">is tasked to support Incident </w:t>
      </w:r>
      <w:r>
        <w:t>response</w:t>
      </w:r>
      <w:r w:rsidRPr="007132D5">
        <w:t xml:space="preserve">, </w:t>
      </w:r>
      <w:r>
        <w:t>it is essential that the VTS system provides comprehensive recording of the real time traffic image such that any incident can be replayed and analysed in order to improve operational procedures and reduce incidents.</w:t>
      </w:r>
    </w:p>
    <w:p w14:paraId="291D6F80" w14:textId="382B2CCD" w:rsidR="002317E5" w:rsidRDefault="002317E5" w:rsidP="00446083">
      <w:pPr>
        <w:pStyle w:val="BodyText"/>
      </w:pPr>
      <w:r w:rsidRPr="007132D5">
        <w:t xml:space="preserve">Decision Support Tools </w:t>
      </w:r>
      <w:r>
        <w:t>may</w:t>
      </w:r>
      <w:r w:rsidRPr="007132D5">
        <w:t xml:space="preserve"> help visualize and plan the allocation of resources</w:t>
      </w:r>
      <w:r w:rsidRPr="002317E5">
        <w:t xml:space="preserve"> </w:t>
      </w:r>
      <w:r>
        <w:t xml:space="preserve">to assist in the prediction of where an object, person or vessel may drift over time, </w:t>
      </w:r>
      <w:r w:rsidR="006E188C">
        <w:t xml:space="preserve">which </w:t>
      </w:r>
      <w:r>
        <w:t xml:space="preserve">together with search planning tools </w:t>
      </w:r>
      <w:r w:rsidR="006E188C">
        <w:t xml:space="preserve">may </w:t>
      </w:r>
      <w:r>
        <w:t>ensure a quick and appropriate response is initiated</w:t>
      </w:r>
      <w:r w:rsidR="00AA7A2E">
        <w:t>.</w:t>
      </w:r>
    </w:p>
    <w:p w14:paraId="657B1EA0" w14:textId="079FE5E5" w:rsidR="006E188C" w:rsidRDefault="006E188C" w:rsidP="006E188C">
      <w:pPr>
        <w:pStyle w:val="BodyText"/>
      </w:pPr>
      <w:r w:rsidRPr="007132D5">
        <w:t xml:space="preserve">Decision Support Tools </w:t>
      </w:r>
      <w:r>
        <w:t xml:space="preserve">may be provided for the VTS User to record additional details that can be associated with all the vessels involved in the Incident.  </w:t>
      </w:r>
    </w:p>
    <w:p w14:paraId="406DE125" w14:textId="10BC5DF7" w:rsidR="002317E5" w:rsidRDefault="002317E5" w:rsidP="00446083">
      <w:pPr>
        <w:pStyle w:val="BodyText"/>
      </w:pPr>
      <w:r>
        <w:t>Further reference should b</w:t>
      </w:r>
      <w:r w:rsidR="00446E5A">
        <w:t>e</w:t>
      </w:r>
      <w:r>
        <w:t xml:space="preserve"> made to national guidance and </w:t>
      </w:r>
      <w:r w:rsidR="006E188C">
        <w:t xml:space="preserve">the </w:t>
      </w:r>
      <w:r>
        <w:t>I</w:t>
      </w:r>
      <w:r w:rsidR="006E188C">
        <w:t>A</w:t>
      </w:r>
      <w:r>
        <w:t>MSAR</w:t>
      </w:r>
      <w:r w:rsidR="006E188C">
        <w:t xml:space="preserve"> Manual</w:t>
      </w:r>
      <w:r>
        <w:t>.</w:t>
      </w:r>
    </w:p>
    <w:p w14:paraId="63997FF5" w14:textId="1F258CE8" w:rsidR="00E06B3A" w:rsidRDefault="00E06B3A" w:rsidP="00446083">
      <w:pPr>
        <w:pStyle w:val="Heading3"/>
        <w:tabs>
          <w:tab w:val="num" w:pos="0"/>
        </w:tabs>
        <w:ind w:left="992" w:hanging="992"/>
      </w:pPr>
      <w:bookmarkStart w:id="135" w:name="_Toc77847751"/>
      <w:r w:rsidRPr="00446083">
        <w:t>Anomaly Detection</w:t>
      </w:r>
      <w:bookmarkEnd w:id="135"/>
    </w:p>
    <w:p w14:paraId="23F3DCF0" w14:textId="30E2C9D5" w:rsidR="00446E5A" w:rsidRDefault="00446E5A" w:rsidP="00446E5A">
      <w:pPr>
        <w:pStyle w:val="BodyText"/>
      </w:pPr>
      <w:r>
        <w:t xml:space="preserve">VTS Providers are encouraged to consider setting threshold limits related to appropriate routes </w:t>
      </w:r>
      <w:r w:rsidR="00CF67C0">
        <w:t xml:space="preserve">for the VTS Area </w:t>
      </w:r>
      <w:r>
        <w:t xml:space="preserve">in terms of </w:t>
      </w:r>
      <w:r w:rsidR="00CF67C0">
        <w:t xml:space="preserve">a vessel’s </w:t>
      </w:r>
      <w:r>
        <w:t>speed, rate of turn, etc so that the VTS User is alerted when abnormal behaviour or an unexpected route deviation arises.</w:t>
      </w:r>
    </w:p>
    <w:p w14:paraId="35FA4E95" w14:textId="77777777" w:rsidR="00657DB0" w:rsidRPr="007132D5" w:rsidRDefault="00657DB0" w:rsidP="00657DB0">
      <w:pPr>
        <w:pStyle w:val="Heading3"/>
        <w:tabs>
          <w:tab w:val="num" w:pos="0"/>
        </w:tabs>
        <w:ind w:left="992" w:hanging="992"/>
      </w:pPr>
      <w:bookmarkStart w:id="136" w:name="_Toc77847752"/>
      <w:r w:rsidRPr="007132D5">
        <w:t>Collision Avoidance</w:t>
      </w:r>
      <w:bookmarkEnd w:id="136"/>
    </w:p>
    <w:p w14:paraId="511599EF" w14:textId="76E6E468" w:rsidR="00F313A2" w:rsidRDefault="00F313A2" w:rsidP="00657DB0">
      <w:pPr>
        <w:pStyle w:val="BodyText"/>
      </w:pPr>
      <w:r>
        <w:t>Collision avoidance tools are intended to alert VTS user</w:t>
      </w:r>
      <w:r w:rsidR="00695B02">
        <w:t>s</w:t>
      </w:r>
      <w:r>
        <w:t xml:space="preserve"> </w:t>
      </w:r>
      <w:r w:rsidR="00CE1387">
        <w:t>to</w:t>
      </w:r>
      <w:r>
        <w:t xml:space="preserve"> potential </w:t>
      </w:r>
      <w:r w:rsidR="00CE1387">
        <w:t>collision</w:t>
      </w:r>
      <w:r>
        <w:t xml:space="preserve"> </w:t>
      </w:r>
      <w:r w:rsidR="00CE1387">
        <w:t>incidents</w:t>
      </w:r>
      <w:r>
        <w:t xml:space="preserve">. </w:t>
      </w:r>
      <w:r w:rsidR="00CE1387">
        <w:t xml:space="preserve">Such tools may use </w:t>
      </w:r>
      <w:r>
        <w:t xml:space="preserve">CPA / TCPA </w:t>
      </w:r>
      <w:r w:rsidR="00CE1387">
        <w:t>and/</w:t>
      </w:r>
      <w:r>
        <w:t xml:space="preserve">or safety domain concepts. </w:t>
      </w:r>
    </w:p>
    <w:p w14:paraId="5EA584DE" w14:textId="3831A9FE" w:rsidR="00657DB0" w:rsidRDefault="00785C92" w:rsidP="00657DB0">
      <w:pPr>
        <w:pStyle w:val="BodyText"/>
      </w:pPr>
      <w:r>
        <w:t xml:space="preserve">The </w:t>
      </w:r>
      <w:r w:rsidR="00657DB0"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64E2B5DA" w14:textId="7BBD3745" w:rsidR="00F313A2" w:rsidRPr="007132D5" w:rsidRDefault="00F313A2" w:rsidP="00657DB0">
      <w:pPr>
        <w:pStyle w:val="BodyText"/>
      </w:pPr>
      <w:r>
        <w:t xml:space="preserve">Safety domains </w:t>
      </w:r>
      <w:r w:rsidR="000006BC">
        <w:t>establish a zone around each vessel and monitor if another vessel will potentially enter that zone.</w:t>
      </w:r>
      <w:r w:rsidR="000006BC" w:rsidDel="00CE1387">
        <w:t xml:space="preserve"> </w:t>
      </w:r>
      <w:r w:rsidR="000006BC">
        <w:t xml:space="preserve">Safety domains </w:t>
      </w:r>
      <w:r>
        <w:t xml:space="preserve">may </w:t>
      </w:r>
      <w:r w:rsidR="000006BC">
        <w:t>be particularly relevant</w:t>
      </w:r>
      <w:r>
        <w:t xml:space="preserve"> in areas of dense traffic. </w:t>
      </w:r>
      <w:r w:rsidR="000006BC">
        <w:t>The</w:t>
      </w:r>
      <w:r>
        <w:t xml:space="preserve"> size and shape of the </w:t>
      </w:r>
      <w:r w:rsidR="000006BC">
        <w:t xml:space="preserve">zone </w:t>
      </w:r>
      <w:r>
        <w:t xml:space="preserve">can </w:t>
      </w:r>
      <w:r w:rsidR="000006BC">
        <w:t xml:space="preserve">be used to </w:t>
      </w:r>
      <w:r>
        <w:t xml:space="preserve">reduce </w:t>
      </w:r>
      <w:r w:rsidR="000006BC">
        <w:t xml:space="preserve">the </w:t>
      </w:r>
      <w:r>
        <w:t xml:space="preserve">number of false </w:t>
      </w:r>
      <w:r w:rsidR="000E7D6E">
        <w:t>Alert</w:t>
      </w:r>
      <w:r>
        <w:t xml:space="preserve">s. </w:t>
      </w:r>
    </w:p>
    <w:p w14:paraId="0EE71138" w14:textId="3CF486A2" w:rsidR="00657DB0" w:rsidRPr="007132D5" w:rsidRDefault="00657DB0" w:rsidP="00657DB0">
      <w:pPr>
        <w:pStyle w:val="BodyText"/>
      </w:pPr>
      <w:r w:rsidRPr="007132D5">
        <w:t xml:space="preserve">If different areas are monitored according to different rules concerning </w:t>
      </w:r>
      <w:r w:rsidR="008301A1">
        <w:t>alert</w:t>
      </w:r>
      <w:r w:rsidR="008301A1" w:rsidRPr="007132D5">
        <w:t xml:space="preserve"> </w:t>
      </w:r>
      <w:r w:rsidRPr="007132D5">
        <w:t xml:space="preserve">thresholds, it should be possible for the </w:t>
      </w:r>
      <w:r w:rsidR="00EE4956">
        <w:t>VTS U</w:t>
      </w:r>
      <w:r w:rsidR="001308FB">
        <w:t>ser</w:t>
      </w:r>
      <w:r w:rsidRPr="007132D5">
        <w:t xml:space="preserve">s to visualize the different zones and the associated </w:t>
      </w:r>
      <w:r w:rsidR="008301A1">
        <w:t>alert</w:t>
      </w:r>
      <w:r w:rsidR="008301A1" w:rsidRPr="007132D5">
        <w:t xml:space="preserve"> </w:t>
      </w:r>
      <w:r w:rsidRPr="007132D5">
        <w:t>levels.</w:t>
      </w:r>
    </w:p>
    <w:p w14:paraId="518C3948" w14:textId="5C3103D9" w:rsidR="00657DB0" w:rsidRPr="007132D5" w:rsidRDefault="00657DB0" w:rsidP="00657DB0">
      <w:pPr>
        <w:pStyle w:val="BodyText"/>
      </w:pPr>
      <w:r w:rsidRPr="007132D5">
        <w:t xml:space="preserve">If different </w:t>
      </w:r>
      <w:r w:rsidR="008301A1">
        <w:t>alert</w:t>
      </w:r>
      <w:r w:rsidR="008301A1" w:rsidRPr="007132D5">
        <w:t xml:space="preserve"> </w:t>
      </w:r>
      <w:r w:rsidRPr="007132D5">
        <w:t xml:space="preserve">levels are supported, the display of an </w:t>
      </w:r>
      <w:r w:rsidR="008301A1">
        <w:t>alert</w:t>
      </w:r>
      <w:r w:rsidR="008301A1" w:rsidRPr="007132D5">
        <w:t xml:space="preserve"> </w:t>
      </w:r>
      <w:r w:rsidRPr="007132D5">
        <w:t xml:space="preserve">should provide clear indication of the criticality of the </w:t>
      </w:r>
      <w:r w:rsidR="008301A1">
        <w:t>alert</w:t>
      </w:r>
      <w:r w:rsidRPr="007132D5">
        <w:t>.</w:t>
      </w:r>
    </w:p>
    <w:p w14:paraId="0B7E51E1" w14:textId="77777777" w:rsidR="00657DB0" w:rsidRPr="007132D5" w:rsidRDefault="00657DB0" w:rsidP="00657DB0">
      <w:pPr>
        <w:pStyle w:val="Heading3"/>
        <w:tabs>
          <w:tab w:val="num" w:pos="0"/>
        </w:tabs>
        <w:ind w:left="992" w:hanging="992"/>
      </w:pPr>
      <w:bookmarkStart w:id="137" w:name="_Toc77847753"/>
      <w:r w:rsidRPr="007132D5">
        <w:t>Anchor Watch</w:t>
      </w:r>
      <w:bookmarkEnd w:id="137"/>
    </w:p>
    <w:p w14:paraId="0817EC99" w14:textId="6FD60804" w:rsidR="00657DB0" w:rsidRPr="007132D5" w:rsidRDefault="00657DB0" w:rsidP="00657DB0">
      <w:pPr>
        <w:pStyle w:val="BodyText"/>
      </w:pPr>
      <w:r w:rsidRPr="007132D5">
        <w:t xml:space="preserve">Anchor watch should alert a </w:t>
      </w:r>
      <w:r w:rsidR="00EE4956">
        <w:t>VTS U</w:t>
      </w:r>
      <w:r w:rsidR="001308FB">
        <w:t>ser</w:t>
      </w:r>
      <w:r w:rsidRPr="007132D5">
        <w:t xml:space="preserve">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w:t>
      </w:r>
      <w:r w:rsidRPr="007132D5">
        <w:lastRenderedPageBreak/>
        <w:t xml:space="preserve">be derived according to the greatest distance from the anchorage point (low tide limit).  The ship should remain inside this zone in all but the most extreme conditions and alerts should advise the </w:t>
      </w:r>
      <w:r w:rsidR="00EE4956">
        <w:t>VTS U</w:t>
      </w:r>
      <w:r w:rsidR="001308FB">
        <w:t>ser</w:t>
      </w:r>
      <w:r w:rsidRPr="007132D5">
        <w:t xml:space="preserve">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6A11CC49" w:rsidR="00657DB0" w:rsidRPr="007132D5" w:rsidRDefault="00657DB0" w:rsidP="00657DB0">
      <w:pPr>
        <w:pStyle w:val="BodyText"/>
      </w:pPr>
      <w:r w:rsidRPr="007132D5">
        <w:t xml:space="preserve">Where meteorological and/or hydrographical forecast information is available, a Decision Support Tool may be able to alert the </w:t>
      </w:r>
      <w:r w:rsidR="00EE4956">
        <w:t>VTS U</w:t>
      </w:r>
      <w:r w:rsidR="001308FB">
        <w:t>ser</w:t>
      </w:r>
      <w:r w:rsidRPr="007132D5">
        <w:t xml:space="preserve">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138" w:name="_Toc77847754"/>
      <w:r w:rsidRPr="007132D5">
        <w:t>Grounding Avoidance</w:t>
      </w:r>
      <w:bookmarkEnd w:id="138"/>
    </w:p>
    <w:p w14:paraId="290EC8F8" w14:textId="7071091B" w:rsidR="00657DB0" w:rsidRPr="007132D5" w:rsidRDefault="00657DB0" w:rsidP="00657DB0">
      <w:pPr>
        <w:pStyle w:val="BodyText"/>
      </w:pPr>
      <w:r w:rsidRPr="007132D5">
        <w:t xml:space="preserve">A Grounding </w:t>
      </w:r>
      <w:r w:rsidR="000E7D6E">
        <w:t>Alert</w:t>
      </w:r>
      <w:r w:rsidRPr="007132D5">
        <w:t xml:space="preserve"> requires details of the draught of the vessel</w:t>
      </w:r>
      <w:r w:rsidR="00CD4365">
        <w:t xml:space="preserve"> and</w:t>
      </w:r>
      <w:r w:rsidRPr="007132D5">
        <w:t xml:space="preserve"> the bathymetry</w:t>
      </w:r>
      <w:r w:rsidR="00CD4365">
        <w:t>. T</w:t>
      </w:r>
      <w:r w:rsidRPr="007132D5">
        <w:t>idal information</w:t>
      </w:r>
      <w:r w:rsidR="00CD4365">
        <w:t xml:space="preserve"> can be used for more accurate calculations</w:t>
      </w:r>
      <w:r w:rsidRPr="007132D5">
        <w:t xml:space="preserve">.  The </w:t>
      </w:r>
      <w:r w:rsidR="000E7D6E">
        <w:t>Alert</w:t>
      </w:r>
      <w:r w:rsidRPr="007132D5">
        <w:t xml:space="preserve">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139" w:name="_Toc77847755"/>
      <w:r w:rsidRPr="007132D5">
        <w:t>Air Draught Clearance</w:t>
      </w:r>
      <w:bookmarkEnd w:id="139"/>
    </w:p>
    <w:p w14:paraId="0AC59E01" w14:textId="0E0A860B" w:rsidR="00657DB0" w:rsidRPr="007132D5" w:rsidRDefault="00657DB0" w:rsidP="00657DB0">
      <w:pPr>
        <w:pStyle w:val="BodyText"/>
      </w:pPr>
      <w:r w:rsidRPr="007132D5">
        <w:t xml:space="preserve">Air Draught is an </w:t>
      </w:r>
      <w:r w:rsidR="000E7D6E">
        <w:t>Alert</w:t>
      </w:r>
      <w:r w:rsidRPr="007132D5">
        <w:t xml:space="preserve"> that requires the air draught of the vessel, the obstacle clearance, bathymetry and tidal information.  The </w:t>
      </w:r>
      <w:r w:rsidR="000E7D6E">
        <w:t>Alert</w:t>
      </w:r>
      <w:r w:rsidRPr="007132D5">
        <w:t xml:space="preserve">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5E1E1E98" w14:textId="77777777" w:rsidR="00657DB0" w:rsidRPr="007132D5" w:rsidRDefault="00657DB0" w:rsidP="00657DB0">
      <w:pPr>
        <w:pStyle w:val="Heading3"/>
        <w:tabs>
          <w:tab w:val="num" w:pos="0"/>
        </w:tabs>
        <w:ind w:left="992" w:hanging="992"/>
      </w:pPr>
      <w:bookmarkStart w:id="140" w:name="_Toc77847756"/>
      <w:r w:rsidRPr="007132D5">
        <w:t>Area related</w:t>
      </w:r>
      <w:bookmarkEnd w:id="140"/>
    </w:p>
    <w:p w14:paraId="4488A5EE" w14:textId="5566EDE2" w:rsidR="00657DB0" w:rsidRPr="007132D5" w:rsidRDefault="00657DB0" w:rsidP="00657DB0">
      <w:pPr>
        <w:pStyle w:val="BodyText"/>
      </w:pPr>
      <w:r w:rsidRPr="007132D5">
        <w:t xml:space="preserve">These warn the </w:t>
      </w:r>
      <w:r w:rsidR="00EE4956">
        <w:t>VTS U</w:t>
      </w:r>
      <w:r w:rsidR="001308FB">
        <w:t>ser</w:t>
      </w:r>
      <w:r w:rsidRPr="007132D5">
        <w:t xml:space="preserve"> that a ship has, or is about to, penetrate a </w:t>
      </w:r>
      <w:r w:rsidR="00785C92">
        <w:t xml:space="preserve">stationary or moving </w:t>
      </w:r>
      <w:r w:rsidRPr="007132D5">
        <w:t>pre-defined area or cross a pre-defined navigational line.</w:t>
      </w:r>
    </w:p>
    <w:p w14:paraId="495266D7" w14:textId="08F28AB4" w:rsidR="00657DB0" w:rsidRPr="007132D5" w:rsidRDefault="00657DB0" w:rsidP="00657DB0">
      <w:pPr>
        <w:pStyle w:val="BodyText"/>
      </w:pPr>
      <w:r w:rsidRPr="007132D5">
        <w:t xml:space="preserve">International regulations, national recommendations or VTS </w:t>
      </w:r>
      <w:r w:rsidR="00785C92">
        <w:t>Providers</w:t>
      </w:r>
      <w:r w:rsidR="00785C92" w:rsidRPr="007132D5">
        <w:t xml:space="preserve"> </w:t>
      </w:r>
      <w:r w:rsidRPr="007132D5">
        <w:t>may define areas where no shipping is allowed under normal circumstances.  These areas may be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141" w:name="_Toc77847757"/>
      <w:r w:rsidRPr="007132D5">
        <w:t>Speed Limitations</w:t>
      </w:r>
      <w:bookmarkEnd w:id="141"/>
    </w:p>
    <w:p w14:paraId="2A89AA6F" w14:textId="306592F8" w:rsidR="00657DB0" w:rsidRPr="007132D5" w:rsidRDefault="00657DB0" w:rsidP="00657DB0">
      <w:pPr>
        <w:pStyle w:val="BodyText"/>
      </w:pPr>
      <w:r w:rsidRPr="007132D5">
        <w:t xml:space="preserve">These warn </w:t>
      </w:r>
      <w:r w:rsidR="00EE4956">
        <w:t>VTS U</w:t>
      </w:r>
      <w:r w:rsidR="001308FB">
        <w:t>ser</w:t>
      </w:r>
      <w:r w:rsidRPr="007132D5">
        <w:t>s whenever a ship's speed is outside pre-defined speed boundaries (SOG).</w:t>
      </w:r>
    </w:p>
    <w:p w14:paraId="7E5C36F7" w14:textId="0970D1B6" w:rsidR="00657DB0" w:rsidRPr="007132D5" w:rsidRDefault="00657DB0" w:rsidP="00657DB0">
      <w:pPr>
        <w:pStyle w:val="BodyText"/>
      </w:pPr>
      <w:r w:rsidRPr="007132D5">
        <w:t xml:space="preserve">Competent and VTS authorities may define upper and lower speed limits for navigation in certain areas such as port zones and traffic lanes.  To implement this functionality, sufficiently accurate and reliable speed estimation should be available to avoid false </w:t>
      </w:r>
      <w:r w:rsidR="000E7D6E">
        <w:t>Alert</w:t>
      </w:r>
      <w:r w:rsidRPr="007132D5">
        <w:t>s.</w:t>
      </w:r>
    </w:p>
    <w:p w14:paraId="6139A304" w14:textId="77777777" w:rsidR="00657DB0" w:rsidRPr="007132D5" w:rsidRDefault="00657DB0" w:rsidP="00CE7210">
      <w:pPr>
        <w:pStyle w:val="Heading2"/>
      </w:pPr>
      <w:bookmarkStart w:id="142" w:name="_Toc77847758"/>
      <w:r w:rsidRPr="007132D5">
        <w:t>Specific Design and Installation Considerations</w:t>
      </w:r>
      <w:bookmarkEnd w:id="142"/>
    </w:p>
    <w:p w14:paraId="3A114C9C" w14:textId="77777777" w:rsidR="007C78EF" w:rsidRPr="007C78EF" w:rsidRDefault="007C78EF" w:rsidP="00657DB0">
      <w:pPr>
        <w:pStyle w:val="BodyText"/>
      </w:pPr>
      <w:r w:rsidRPr="007C78EF">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7B2FAE09" w14:textId="497BD12C"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007C78EF">
        <w:t xml:space="preserve"> section 3, for examples of where DSTs may assist in ensuring the safety and efficiency of navigation, through route and traffic management, monitoring and protection of assets, environmental and fairway monitoring, incident response and anomaly detection</w:t>
      </w:r>
      <w:r w:rsidRPr="007132D5">
        <w:t>.</w:t>
      </w:r>
    </w:p>
    <w:p w14:paraId="4DB04F4B" w14:textId="77777777" w:rsidR="00A90D86" w:rsidRDefault="00657DB0" w:rsidP="00DE2814">
      <w:pPr>
        <w:pStyle w:val="Heading1"/>
      </w:pPr>
      <w:bookmarkStart w:id="143" w:name="_Toc77847759"/>
      <w:r>
        <w:lastRenderedPageBreak/>
        <w:t>DATA PROCESSING</w:t>
      </w:r>
      <w:bookmarkEnd w:id="143"/>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144" w:name="_Toc77847760"/>
      <w:r w:rsidRPr="007132D5">
        <w:t>Introduction</w:t>
      </w:r>
      <w:bookmarkEnd w:id="144"/>
    </w:p>
    <w:p w14:paraId="45C52BCD" w14:textId="77777777" w:rsidR="00657DB0" w:rsidRPr="007132D5" w:rsidRDefault="00657DB0" w:rsidP="00657DB0">
      <w:pPr>
        <w:pStyle w:val="Heading2separationline"/>
      </w:pPr>
    </w:p>
    <w:p w14:paraId="3EC55623" w14:textId="77777777" w:rsidR="00EA2047" w:rsidRDefault="00EA2047" w:rsidP="00657DB0">
      <w:pPr>
        <w:pStyle w:val="BodyText"/>
        <w:rPr>
          <w:ins w:id="145" w:author="Steve Guest" w:date="2021-06-17T12:29:00Z"/>
        </w:rPr>
      </w:pPr>
      <w:r w:rsidRPr="00EA2047">
        <w:t xml:space="preserve">A VTS System uses data processing to create the traffic image, to manage ship visits, to support the VTS user with decision support tools and to record activity. </w:t>
      </w:r>
    </w:p>
    <w:p w14:paraId="4F148026" w14:textId="225C01FF" w:rsidR="00EA2047" w:rsidRDefault="00EA2047" w:rsidP="00657DB0">
      <w:pPr>
        <w:pStyle w:val="BodyText"/>
      </w:pPr>
      <w:r w:rsidRPr="00EA2047">
        <w:t>This section will provide further information to support VTS Providers in the management of data associated with ship visits, the processing and data fusion of radar data in order to provide high quality track data for the traffic image and the recording of activity for analysis purposes.</w:t>
      </w:r>
    </w:p>
    <w:p w14:paraId="673E61F5" w14:textId="77777777" w:rsidR="00657DB0" w:rsidRPr="007132D5" w:rsidRDefault="00657DB0" w:rsidP="00657DB0">
      <w:pPr>
        <w:pStyle w:val="Heading2separationline"/>
      </w:pPr>
    </w:p>
    <w:p w14:paraId="5F40E9B7" w14:textId="77777777" w:rsidR="00657DB0" w:rsidRPr="007132D5" w:rsidRDefault="00657DB0" w:rsidP="00657DB0">
      <w:pPr>
        <w:pStyle w:val="Heading3"/>
        <w:tabs>
          <w:tab w:val="num" w:pos="0"/>
        </w:tabs>
        <w:ind w:left="992" w:hanging="992"/>
      </w:pPr>
      <w:bookmarkStart w:id="146" w:name="_Toc77847761"/>
      <w:r w:rsidRPr="007132D5">
        <w:t>Definitions</w:t>
      </w:r>
      <w:bookmarkEnd w:id="146"/>
    </w:p>
    <w:p w14:paraId="5852F908" w14:textId="77777777" w:rsidR="00657DB0" w:rsidRPr="007132D5" w:rsidRDefault="00657DB0" w:rsidP="00657DB0">
      <w:pPr>
        <w:pStyle w:val="BodyText"/>
      </w:pPr>
      <w:r w:rsidRPr="007132D5">
        <w:t xml:space="preserve">For general terms used throughout this section refer to </w:t>
      </w:r>
      <w:commentRangeStart w:id="147"/>
      <w:commentRangeStart w:id="148"/>
      <w:r w:rsidRPr="007132D5">
        <w:t>IEEE Std. 686-1997</w:t>
      </w:r>
      <w:commentRangeEnd w:id="147"/>
      <w:r w:rsidR="00E06B3A">
        <w:rPr>
          <w:rStyle w:val="CommentReference"/>
        </w:rPr>
        <w:commentReference w:id="147"/>
      </w:r>
      <w:commentRangeEnd w:id="148"/>
      <w:r w:rsidR="00DD6ECC">
        <w:rPr>
          <w:rStyle w:val="CommentReference"/>
        </w:rPr>
        <w:commentReference w:id="148"/>
      </w:r>
      <w:r w:rsidRPr="007132D5">
        <w:tab/>
        <w:t>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6199556" w14:textId="77777777" w:rsidR="00BF061A" w:rsidRPr="007132D5" w:rsidRDefault="00BF061A" w:rsidP="00BF061A">
      <w:pPr>
        <w:pStyle w:val="BodyText"/>
        <w:rPr>
          <w:lang w:eastAsia="de-DE"/>
        </w:rPr>
      </w:pPr>
      <w:r w:rsidRPr="00A90FF7">
        <w:rPr>
          <w:b/>
        </w:rPr>
        <w:t>Data</w:t>
      </w:r>
      <w:r w:rsidRPr="007132D5">
        <w:rPr>
          <w:lang w:eastAsia="de-DE"/>
        </w:rPr>
        <w:t xml:space="preserve"> </w:t>
      </w:r>
      <w:r>
        <w:rPr>
          <w:lang w:eastAsia="de-DE"/>
        </w:rPr>
        <w:t xml:space="preserve">- </w:t>
      </w:r>
      <w:r w:rsidRPr="007132D5">
        <w:rPr>
          <w:lang w:eastAsia="de-DE"/>
        </w:rPr>
        <w:t xml:space="preserve">is everything that is potentially useful and relevant to the VTS </w:t>
      </w:r>
      <w:r>
        <w:rPr>
          <w:lang w:eastAsia="de-DE"/>
        </w:rPr>
        <w:t>User</w:t>
      </w:r>
      <w:r w:rsidRPr="007132D5">
        <w:rPr>
          <w:lang w:eastAsia="de-DE"/>
        </w:rPr>
        <w:t>.</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3661F753" w14:textId="77777777" w:rsidR="00BF061A" w:rsidRDefault="00BF061A" w:rsidP="00BF061A">
      <w:pPr>
        <w:pStyle w:val="BodyText"/>
        <w:rPr>
          <w:b/>
        </w:rPr>
      </w:pPr>
      <w:r w:rsidRPr="00A90FF7">
        <w:rPr>
          <w:b/>
        </w:rPr>
        <w:t>Information</w:t>
      </w:r>
      <w:r w:rsidRPr="007132D5">
        <w:rPr>
          <w:lang w:eastAsia="de-DE"/>
        </w:rPr>
        <w:t xml:space="preserve"> </w:t>
      </w:r>
      <w:r>
        <w:rPr>
          <w:lang w:eastAsia="de-DE"/>
        </w:rPr>
        <w:t xml:space="preserve">- </w:t>
      </w:r>
      <w:r w:rsidRPr="007132D5">
        <w:rPr>
          <w:lang w:eastAsia="de-DE"/>
        </w:rPr>
        <w:t xml:space="preserve">is the result of the processing of the </w:t>
      </w:r>
      <w:r>
        <w:rPr>
          <w:lang w:eastAsia="de-DE"/>
        </w:rPr>
        <w:t>D</w:t>
      </w:r>
      <w:r w:rsidRPr="007132D5">
        <w:rPr>
          <w:lang w:eastAsia="de-DE"/>
        </w:rPr>
        <w:t xml:space="preserve">ata.  It should be appropriately useful and appropriately clear to aid the </w:t>
      </w:r>
      <w:r>
        <w:rPr>
          <w:lang w:eastAsia="de-DE"/>
        </w:rPr>
        <w:t>VTS User</w:t>
      </w:r>
      <w:r w:rsidRPr="007132D5">
        <w:rPr>
          <w:lang w:eastAsia="de-DE"/>
        </w:rPr>
        <w:t xml:space="preserve"> and the decision-making processes.  In the context of a VTS</w:t>
      </w:r>
      <w:r>
        <w:rPr>
          <w:lang w:eastAsia="de-DE"/>
        </w:rPr>
        <w:t xml:space="preserve"> System</w:t>
      </w:r>
      <w:r w:rsidRPr="007132D5">
        <w:rPr>
          <w:lang w:eastAsia="de-DE"/>
        </w:rPr>
        <w:t>, there are many pieces of data, each with its own importance, validity and integrity.</w:t>
      </w:r>
    </w:p>
    <w:p w14:paraId="055AFE34" w14:textId="653F8A5C" w:rsidR="00657DB0" w:rsidRPr="007132D5" w:rsidRDefault="00657DB0" w:rsidP="00657DB0">
      <w:pPr>
        <w:pStyle w:val="BodyText"/>
      </w:pPr>
      <w:r w:rsidRPr="007132D5">
        <w:rPr>
          <w:b/>
        </w:rPr>
        <w:t>Latency</w:t>
      </w:r>
      <w:r>
        <w:t xml:space="preserve"> – a </w:t>
      </w:r>
      <w:r w:rsidRPr="007132D5">
        <w:t xml:space="preserve">measure of time delay experienced in a system.  Used here to indicate the time from a sensor first gathering data relating to a target, to the time the corresponding data is presented to the user (e.g. </w:t>
      </w:r>
      <w:r w:rsidR="00EE4956">
        <w:t>VTS U</w:t>
      </w:r>
      <w:r w:rsidR="001308FB">
        <w:t>ser</w:t>
      </w:r>
      <w:r w:rsidRPr="007132D5">
        <w:t xml:space="preserve">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01F567DB" w14:textId="34AD757B" w:rsidR="00272094" w:rsidRPr="007132D5" w:rsidRDefault="00272094" w:rsidP="00272094">
      <w:pPr>
        <w:pStyle w:val="BodyText"/>
        <w:rPr>
          <w:lang w:eastAsia="de-DE"/>
        </w:rPr>
      </w:pPr>
      <w:r w:rsidRPr="00272094">
        <w:rPr>
          <w:b/>
        </w:rPr>
        <w:t>Processing</w:t>
      </w:r>
      <w:r w:rsidRPr="007132D5">
        <w:rPr>
          <w:lang w:eastAsia="de-DE"/>
        </w:rPr>
        <w:t xml:space="preserve"> </w:t>
      </w:r>
      <w:r>
        <w:rPr>
          <w:lang w:eastAsia="de-DE"/>
        </w:rPr>
        <w:t xml:space="preserve">- </w:t>
      </w:r>
      <w:r w:rsidRPr="007132D5">
        <w:rPr>
          <w:lang w:eastAsia="de-DE"/>
        </w:rPr>
        <w:t>involves summarising, analysing, converting, recording, sorting, calculating, disseminating, storing, aggregating, validating, tabulating</w:t>
      </w:r>
      <w:r>
        <w:rPr>
          <w:lang w:eastAsia="de-DE"/>
        </w:rPr>
        <w:t>,</w:t>
      </w:r>
      <w:r w:rsidRPr="007132D5">
        <w:rPr>
          <w:lang w:eastAsia="de-DE"/>
        </w:rPr>
        <w:t xml:space="preserve"> etc.</w:t>
      </w:r>
    </w:p>
    <w:p w14:paraId="36DEDBA0" w14:textId="27D0DC62" w:rsidR="00657DB0" w:rsidRPr="007132D5" w:rsidRDefault="00657DB0" w:rsidP="00657DB0">
      <w:pPr>
        <w:pStyle w:val="BodyText"/>
      </w:pPr>
      <w:r w:rsidRPr="007132D5">
        <w:rPr>
          <w:b/>
        </w:rPr>
        <w:lastRenderedPageBreak/>
        <w:t>Radar</w:t>
      </w:r>
      <w:r>
        <w:t xml:space="preserve"> – as </w:t>
      </w:r>
      <w:r w:rsidRPr="007132D5">
        <w:t xml:space="preserve">referred to in this document, this relates to all aspects of the radar from sensor through to the availability of radar information (for presentation) from one or more radar sensors to the </w:t>
      </w:r>
      <w:r w:rsidR="00EE4956">
        <w:t>VTS U</w:t>
      </w:r>
      <w:r w:rsidR="001308FB">
        <w:t>ser</w:t>
      </w:r>
      <w:r w:rsidRPr="007132D5">
        <w:t>.</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t xml:space="preserve">Sensor </w:t>
      </w:r>
      <w:r w:rsidRPr="007132D5">
        <w:t>– in the tracking context, a sensor is a device for observing and measuring, as a minimum, position information for a target or potential target.</w:t>
      </w:r>
    </w:p>
    <w:p w14:paraId="141FF854" w14:textId="1E7DED5F"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149" w:name="_Toc77847762"/>
      <w:r w:rsidRPr="007132D5">
        <w:t>References</w:t>
      </w:r>
      <w:bookmarkEnd w:id="149"/>
    </w:p>
    <w:p w14:paraId="478F05F4" w14:textId="77777777" w:rsidR="00657DB0" w:rsidRPr="007132D5" w:rsidRDefault="00657DB0" w:rsidP="008939E3">
      <w:pPr>
        <w:pStyle w:val="Reference"/>
        <w:numPr>
          <w:ilvl w:val="0"/>
          <w:numId w:val="34"/>
        </w:numPr>
      </w:pPr>
      <w:commentRangeStart w:id="150"/>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commentRangeEnd w:id="150"/>
      <w:r w:rsidR="00FF2D04">
        <w:rPr>
          <w:rStyle w:val="CommentReference"/>
          <w:rFonts w:eastAsiaTheme="minorHAnsi" w:cstheme="minorBidi"/>
        </w:rPr>
        <w:commentReference w:id="150"/>
      </w:r>
    </w:p>
    <w:p w14:paraId="54E42D51" w14:textId="77777777" w:rsidR="00657DB0" w:rsidRPr="007132D5" w:rsidRDefault="00657DB0" w:rsidP="008939E3">
      <w:pPr>
        <w:pStyle w:val="Reference"/>
        <w:numPr>
          <w:ilvl w:val="0"/>
          <w:numId w:val="34"/>
        </w:numPr>
      </w:pPr>
      <w:r w:rsidRPr="007132D5">
        <w:t>IEEE Std. 686-</w:t>
      </w:r>
      <w:commentRangeStart w:id="151"/>
      <w:r w:rsidRPr="007132D5">
        <w:t xml:space="preserve">1997 </w:t>
      </w:r>
      <w:commentRangeEnd w:id="151"/>
      <w:r w:rsidR="008939E3">
        <w:rPr>
          <w:rStyle w:val="CommentReference"/>
          <w:rFonts w:eastAsiaTheme="minorHAnsi" w:cstheme="minorBidi"/>
        </w:rPr>
        <w:commentReference w:id="151"/>
      </w:r>
      <w:r w:rsidRPr="007132D5">
        <w:t>- IEEE Standard Radar Definitions.</w:t>
      </w:r>
    </w:p>
    <w:p w14:paraId="50AB67CC" w14:textId="77777777" w:rsidR="00657DB0" w:rsidRPr="007132D5" w:rsidRDefault="00657DB0" w:rsidP="008939E3">
      <w:pPr>
        <w:pStyle w:val="Reference"/>
        <w:numPr>
          <w:ilvl w:val="0"/>
          <w:numId w:val="34"/>
        </w:numPr>
      </w:pPr>
      <w:commentRangeStart w:id="152"/>
      <w:r w:rsidRPr="007132D5">
        <w:t>IHO S-57 – IHO Transfer Standard For Digital Hydrographic Data.</w:t>
      </w:r>
      <w:commentRangeEnd w:id="152"/>
      <w:r w:rsidR="008939E3">
        <w:rPr>
          <w:rStyle w:val="CommentReference"/>
          <w:rFonts w:eastAsiaTheme="minorHAnsi" w:cstheme="minorBidi"/>
        </w:rPr>
        <w:commentReference w:id="152"/>
      </w:r>
    </w:p>
    <w:p w14:paraId="5AB9E21D" w14:textId="0ADF49D9" w:rsidR="00657DB0" w:rsidRPr="007132D5" w:rsidRDefault="00657DB0" w:rsidP="008939E3">
      <w:pPr>
        <w:pStyle w:val="Reference"/>
        <w:numPr>
          <w:ilvl w:val="0"/>
          <w:numId w:val="34"/>
        </w:numPr>
      </w:pPr>
      <w:commentRangeStart w:id="153"/>
      <w:r w:rsidRPr="007132D5">
        <w:t>IHO S-101 – IHO ENC Product Specification</w:t>
      </w:r>
      <w:del w:id="154" w:author="Steve Guest" w:date="2021-07-09T08:42:00Z">
        <w:r w:rsidRPr="007132D5" w:rsidDel="008939E3">
          <w:delText xml:space="preserve"> (under development in 2015)</w:delText>
        </w:r>
      </w:del>
      <w:r w:rsidRPr="007132D5">
        <w:t>.</w:t>
      </w:r>
      <w:commentRangeEnd w:id="153"/>
      <w:r w:rsidR="008939E3">
        <w:rPr>
          <w:rStyle w:val="CommentReference"/>
          <w:rFonts w:eastAsiaTheme="minorHAnsi" w:cstheme="minorBidi"/>
        </w:rPr>
        <w:commentReference w:id="153"/>
      </w:r>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155" w:name="_Toc77847763"/>
      <w:r w:rsidRPr="007132D5">
        <w:t>Tracking and Data Fusion</w:t>
      </w:r>
      <w:bookmarkEnd w:id="155"/>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lastRenderedPageBreak/>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t>All individual sensor measurements have limited accuracy and are affected by random errors.  In order to obtain a more reliable estimate of a target position and speed vector, measurements need to be processed.</w:t>
      </w:r>
    </w:p>
    <w:p w14:paraId="44F15907" w14:textId="3254BE83"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5830D547" w:rsidR="00657DB0" w:rsidRPr="007132D5" w:rsidRDefault="00657DB0" w:rsidP="00657DB0">
      <w:pPr>
        <w:pStyle w:val="BodyText"/>
        <w:rPr>
          <w:lang w:eastAsia="de-DE"/>
        </w:rPr>
      </w:pPr>
      <w:r w:rsidRPr="007132D5">
        <w:rPr>
          <w:lang w:eastAsia="de-DE"/>
        </w:rPr>
        <w:t xml:space="preserve">The resulting traffic image is displayed to the </w:t>
      </w:r>
      <w:r w:rsidR="00EE4956">
        <w:rPr>
          <w:lang w:eastAsia="de-DE"/>
        </w:rPr>
        <w:t>VTS U</w:t>
      </w:r>
      <w:r w:rsidR="001308FB">
        <w:rPr>
          <w:lang w:eastAsia="de-DE"/>
        </w:rPr>
        <w:t>ser</w:t>
      </w:r>
      <w:r w:rsidRPr="007132D5">
        <w:rPr>
          <w:lang w:eastAsia="de-DE"/>
        </w:rPr>
        <w:t>,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6CC6350E" w14:textId="4E4941B3"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w:t>
      </w:r>
      <w:r w:rsidR="00EE4956">
        <w:rPr>
          <w:lang w:eastAsia="de-DE"/>
        </w:rPr>
        <w:t>VTS U</w:t>
      </w:r>
      <w:r w:rsidR="001308FB">
        <w:rPr>
          <w:lang w:eastAsia="de-DE"/>
        </w:rPr>
        <w:t>ser</w:t>
      </w:r>
      <w:r w:rsidRPr="007132D5">
        <w:rPr>
          <w:lang w:eastAsia="de-DE"/>
        </w:rPr>
        <w:t xml:space="preserve">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2030C001" w:rsidR="00657DB0" w:rsidRPr="007132D5" w:rsidRDefault="00657DB0" w:rsidP="00657DB0">
      <w:pPr>
        <w:pStyle w:val="BodyText"/>
      </w:pPr>
      <w:r w:rsidRPr="007132D5">
        <w:t xml:space="preserve">Track fusion is an automatic process and as such, it is recommended that </w:t>
      </w:r>
      <w:r w:rsidR="00EE4956">
        <w:t>VTS U</w:t>
      </w:r>
      <w:r w:rsidR="001308FB">
        <w:t>ser</w:t>
      </w:r>
      <w:r w:rsidRPr="007132D5">
        <w:t xml:space="preserve">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7777777" w:rsidR="00657DB0" w:rsidRPr="007132D5" w:rsidRDefault="00657DB0" w:rsidP="00657DB0">
      <w:pPr>
        <w:pStyle w:val="Bullet1"/>
      </w:pPr>
      <w:r>
        <w:t>r</w:t>
      </w:r>
      <w:r w:rsidRPr="007132D5">
        <w:t>adar sensors;</w:t>
      </w:r>
    </w:p>
    <w:p w14:paraId="200A64A0" w14:textId="77777777" w:rsidR="00657DB0" w:rsidRPr="007132D5" w:rsidRDefault="00657DB0" w:rsidP="00657DB0">
      <w:pPr>
        <w:pStyle w:val="Bullet1"/>
      </w:pPr>
      <w:r>
        <w:t>a</w:t>
      </w:r>
      <w:r w:rsidRPr="007132D5">
        <w:t>djacent VTS area or other agency tracks;</w:t>
      </w:r>
    </w:p>
    <w:p w14:paraId="49C31023" w14:textId="77777777" w:rsidR="00657DB0" w:rsidRPr="007132D5" w:rsidRDefault="00657DB0" w:rsidP="00657DB0">
      <w:pPr>
        <w:pStyle w:val="Bullet1"/>
      </w:pPr>
      <w:r w:rsidRPr="007132D5">
        <w:t>AIS and Satellite AIS;</w:t>
      </w:r>
    </w:p>
    <w:p w14:paraId="5B4EE987" w14:textId="77777777" w:rsidR="00657DB0" w:rsidRPr="007132D5" w:rsidRDefault="00657DB0" w:rsidP="00657DB0">
      <w:pPr>
        <w:pStyle w:val="Bullet1"/>
      </w:pPr>
      <w:r w:rsidRPr="007132D5">
        <w:t>LRIT;</w:t>
      </w:r>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 xml:space="preserve">The design of the Tracking and data fusion process should take into account the need to translate positional information into a common geographical reference system.  One common standard datum for this is WGS84.  This </w:t>
      </w:r>
      <w:r w:rsidRPr="007132D5">
        <w:rPr>
          <w:lang w:eastAsia="de-DE"/>
        </w:rPr>
        <w:lastRenderedPageBreak/>
        <w:t>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2387B7EE" w:rsidR="00657DB0" w:rsidRPr="007132D5" w:rsidRDefault="00657DB0" w:rsidP="00657DB0">
      <w:pPr>
        <w:pStyle w:val="BodyText"/>
        <w:rPr>
          <w:lang w:eastAsia="de-DE"/>
        </w:rPr>
      </w:pPr>
      <w:r w:rsidRPr="007132D5">
        <w:rPr>
          <w:lang w:eastAsia="de-DE"/>
        </w:rPr>
        <w:t xml:space="preserve">The time stamping of sensor data, accurately reflecting the time of observation and measurement, is essential to enable the correct and accurate traffic image to be established and maintained.  Another important performance parameter to consider is communication and processing latency through the VTS system and in particular within the Tracking and data fusion process.  This is a separate design consideration to that of time stamping to ensure that the data is presented in a timely fashion to the </w:t>
      </w:r>
      <w:r w:rsidR="00EE4956">
        <w:rPr>
          <w:lang w:eastAsia="de-DE"/>
        </w:rPr>
        <w:t>VTS U</w:t>
      </w:r>
      <w:r w:rsidR="001308FB">
        <w:rPr>
          <w:lang w:eastAsia="de-DE"/>
        </w:rPr>
        <w:t>ser</w:t>
      </w:r>
      <w:r w:rsidRPr="007132D5">
        <w:rPr>
          <w:lang w:eastAsia="de-DE"/>
        </w:rPr>
        <w:t xml:space="preserve"> (or external system).</w:t>
      </w:r>
    </w:p>
    <w:p w14:paraId="73E78086" w14:textId="77777777" w:rsidR="00657DB0" w:rsidRPr="007132D5" w:rsidRDefault="00657DB0" w:rsidP="00657DB0">
      <w:pPr>
        <w:pStyle w:val="Heading3"/>
        <w:tabs>
          <w:tab w:val="num" w:pos="0"/>
        </w:tabs>
        <w:ind w:left="992" w:hanging="992"/>
      </w:pPr>
      <w:bookmarkStart w:id="156" w:name="_Toc77847764"/>
      <w:r w:rsidRPr="007132D5">
        <w:t>Plot Extraction</w:t>
      </w:r>
      <w:bookmarkEnd w:id="156"/>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400B0A46"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t>o</w:t>
      </w:r>
      <w:r w:rsidRPr="007132D5">
        <w:t>riginating sensor.</w:t>
      </w:r>
    </w:p>
    <w:p w14:paraId="59F34ABE" w14:textId="77777777" w:rsidR="00657DB0" w:rsidRPr="007132D5" w:rsidRDefault="00657DB0" w:rsidP="00657DB0">
      <w:pPr>
        <w:pStyle w:val="BodyText"/>
        <w:rPr>
          <w:lang w:eastAsia="de-DE"/>
        </w:rPr>
      </w:pPr>
      <w:r w:rsidRPr="007132D5">
        <w:rPr>
          <w:lang w:eastAsia="de-DE"/>
        </w:rPr>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157" w:name="_Toc77847765"/>
      <w:r w:rsidRPr="007132D5">
        <w:lastRenderedPageBreak/>
        <w:t>Tracking</w:t>
      </w:r>
      <w:bookmarkEnd w:id="157"/>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Plot-to-Track association involves the forward prediction of the track attributes (e.g. position) to a time which corresponds with the time-stamped update(s) contained within the new plot.  After allowance for elapsed time 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0A7A379E" w:rsidR="00657DB0" w:rsidRPr="007132D5" w:rsidRDefault="00657DB0" w:rsidP="00657DB0">
      <w:pPr>
        <w:pStyle w:val="BodyText"/>
      </w:pPr>
      <w:r w:rsidRPr="007132D5">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w:t>
      </w:r>
      <w:r w:rsidR="00EE4956">
        <w:t>VTS U</w:t>
      </w:r>
      <w:r w:rsidR="001308FB">
        <w:t>ser</w:t>
      </w:r>
      <w:r w:rsidRPr="007132D5">
        <w:t xml:space="preserve">.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7777777" w:rsidR="00657DB0" w:rsidRPr="007132D5" w:rsidRDefault="00657DB0" w:rsidP="00657DB0">
      <w:pPr>
        <w:pStyle w:val="BodyText"/>
      </w:pPr>
      <w:r w:rsidRPr="007132D5">
        <w:t>In other words, there is a trade-off between a higher target detection probability, a larger initiation delay or a larger false target rate.</w:t>
      </w:r>
    </w:p>
    <w:p w14:paraId="0DBE6395" w14:textId="77777777" w:rsidR="00657DB0" w:rsidRPr="007132D5" w:rsidRDefault="00657DB0" w:rsidP="00657DB0">
      <w:pPr>
        <w:pStyle w:val="Heading4"/>
        <w:tabs>
          <w:tab w:val="num" w:pos="0"/>
        </w:tabs>
        <w:ind w:left="1134" w:hanging="1134"/>
      </w:pPr>
      <w:r w:rsidRPr="007132D5">
        <w:t>Track Maintenance</w:t>
      </w:r>
    </w:p>
    <w:p w14:paraId="5BFEFB3B" w14:textId="77777777" w:rsidR="00657DB0" w:rsidRPr="007132D5" w:rsidRDefault="00657DB0" w:rsidP="00657DB0">
      <w:pPr>
        <w:pStyle w:val="BodyText"/>
      </w:pPr>
      <w:r w:rsidRPr="007132D5">
        <w:t>Within a tracking system, the tracks generally pass through the following stages:</w:t>
      </w:r>
    </w:p>
    <w:p w14:paraId="5FF8F7CC" w14:textId="77777777" w:rsidR="00657DB0" w:rsidRPr="007132D5" w:rsidRDefault="00657DB0" w:rsidP="00657DB0">
      <w:pPr>
        <w:pStyle w:val="Bullet1"/>
      </w:pPr>
      <w:r>
        <w:t>t</w:t>
      </w:r>
      <w:r w:rsidRPr="007132D5">
        <w:t>entative tracking;</w:t>
      </w:r>
    </w:p>
    <w:p w14:paraId="6D47467E" w14:textId="77777777" w:rsidR="00657DB0" w:rsidRPr="007132D5" w:rsidRDefault="00657DB0" w:rsidP="00657DB0">
      <w:pPr>
        <w:pStyle w:val="Bullet1"/>
      </w:pPr>
      <w:r>
        <w:t>c</w:t>
      </w:r>
      <w:r w:rsidRPr="007132D5">
        <w:t>onfirmed tracking (including the possibility of coasting);</w:t>
      </w:r>
    </w:p>
    <w:p w14:paraId="62683380" w14:textId="77777777" w:rsidR="00657DB0" w:rsidRPr="007132D5" w:rsidRDefault="00657DB0" w:rsidP="00657DB0">
      <w:pPr>
        <w:pStyle w:val="Bullet1"/>
      </w:pPr>
      <w:r>
        <w:t>t</w:t>
      </w:r>
      <w:r w:rsidRPr="007132D5">
        <w:t>rack termination.</w:t>
      </w:r>
    </w:p>
    <w:p w14:paraId="528CACB6" w14:textId="77777777" w:rsidR="00657DB0" w:rsidRPr="007132D5" w:rsidRDefault="00657DB0" w:rsidP="00657DB0">
      <w:pPr>
        <w:pStyle w:val="BodyText"/>
      </w:pPr>
      <w:r w:rsidRPr="007132D5">
        <w:t>The following sections, track updating and track validation, describe the regular repeated processing that occurs within these stages.</w:t>
      </w:r>
    </w:p>
    <w:p w14:paraId="79CA9B94" w14:textId="77777777" w:rsidR="00657DB0" w:rsidRPr="007132D5" w:rsidRDefault="00657DB0" w:rsidP="00657DB0">
      <w:pPr>
        <w:pStyle w:val="BodyText"/>
        <w:rPr>
          <w:b/>
        </w:rPr>
      </w:pPr>
      <w:r w:rsidRPr="007132D5">
        <w:rPr>
          <w:b/>
          <w:color w:val="407EC9"/>
        </w:rPr>
        <w:t>Track Updating</w:t>
      </w: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 xml:space="preserve">These techniques vary </w:t>
      </w:r>
      <w:r w:rsidRPr="007132D5">
        <w:lastRenderedPageBreak/>
        <w:t>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776DFE50" w14:textId="77777777" w:rsidR="00657DB0" w:rsidRPr="007132D5" w:rsidRDefault="00657DB0" w:rsidP="00657DB0">
      <w:pPr>
        <w:pStyle w:val="BodyText"/>
        <w:rPr>
          <w:b/>
        </w:rPr>
      </w:pPr>
      <w:r w:rsidRPr="007132D5">
        <w:rPr>
          <w:b/>
          <w:color w:val="407EC9"/>
        </w:rPr>
        <w:t>Track Validation</w:t>
      </w:r>
    </w:p>
    <w:p w14:paraId="51C249A2" w14:textId="77777777" w:rsidR="00657DB0" w:rsidRPr="007132D5" w:rsidRDefault="00657DB0" w:rsidP="00657DB0">
      <w:pPr>
        <w:pStyle w:val="BodyText"/>
      </w:pPr>
      <w:r w:rsidRPr="007132D5">
        <w:t xml:space="preserve">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(see Section </w:t>
      </w:r>
      <w:r w:rsidRPr="007132D5">
        <w:fldChar w:fldCharType="begin"/>
      </w:r>
      <w:r w:rsidRPr="007132D5">
        <w:instrText xml:space="preserve"> REF _Ref418520765 \r \h </w:instrText>
      </w:r>
      <w:r w:rsidRPr="007132D5">
        <w:fldChar w:fldCharType="separate"/>
      </w:r>
      <w:r w:rsidRPr="007132D5">
        <w:t>9.3.4.1</w:t>
      </w:r>
      <w:r w:rsidRPr="007132D5">
        <w:fldChar w:fldCharType="end"/>
      </w:r>
      <w:r w:rsidRPr="007132D5">
        <w:t xml:space="preserve"> for further information).</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77777777" w:rsidR="00657DB0" w:rsidRPr="007132D5" w:rsidRDefault="00657DB0" w:rsidP="00657DB0">
      <w:pPr>
        <w:pStyle w:val="BodyText"/>
      </w:pPr>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take into account the need for intentional track coasting such as in areas obscured from sensor coverage.</w:t>
      </w:r>
    </w:p>
    <w:p w14:paraId="1421B9F9" w14:textId="77777777" w:rsidR="00657DB0" w:rsidRPr="007132D5" w:rsidRDefault="00657DB0" w:rsidP="00657DB0">
      <w:pPr>
        <w:pStyle w:val="Heading3"/>
        <w:tabs>
          <w:tab w:val="num" w:pos="0"/>
        </w:tabs>
        <w:ind w:left="992" w:hanging="992"/>
      </w:pPr>
      <w:bookmarkStart w:id="158" w:name="_Toc77847766"/>
      <w:r w:rsidRPr="007132D5">
        <w:t>Track Data Output</w:t>
      </w:r>
      <w:bookmarkEnd w:id="158"/>
    </w:p>
    <w:p w14:paraId="6CE84D29" w14:textId="2C3A402F" w:rsidR="00657DB0" w:rsidRPr="007132D5" w:rsidRDefault="00657DB0" w:rsidP="00657DB0">
      <w:pPr>
        <w:pStyle w:val="BodyText"/>
      </w:pPr>
      <w:r w:rsidRPr="007132D5">
        <w:t xml:space="preserve">Consideration needs to be given to the output of track data to other VTS sub-systems such as the display of the established traffic image to the </w:t>
      </w:r>
      <w:r w:rsidR="00EE4956">
        <w:t>VTS U</w:t>
      </w:r>
      <w:r w:rsidR="001308FB">
        <w:t>ser</w:t>
      </w:r>
      <w:r w:rsidRPr="007132D5">
        <w:t>.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409BA808" w:rsidR="00657DB0" w:rsidRPr="007132D5" w:rsidRDefault="00657DB0" w:rsidP="00657DB0">
      <w:pPr>
        <w:pStyle w:val="BodyText"/>
      </w:pPr>
      <w:r w:rsidRPr="007132D5">
        <w:t xml:space="preserve">The display of confirmed tracks is likely to be essential to the </w:t>
      </w:r>
      <w:r w:rsidR="00EE4956">
        <w:t>VTS U</w:t>
      </w:r>
      <w:r w:rsidR="001308FB">
        <w:t>ser</w:t>
      </w:r>
      <w:r w:rsidRPr="007132D5">
        <w:t xml:space="preserve"> tasks and therefore it is recommended that the display HMI minimises the possibility of unintentionally hiding this information.</w:t>
      </w:r>
    </w:p>
    <w:p w14:paraId="3DC66201" w14:textId="77777777" w:rsidR="00657DB0" w:rsidRPr="007132D5" w:rsidRDefault="00657DB0" w:rsidP="00657DB0">
      <w:pPr>
        <w:pStyle w:val="BodyText"/>
      </w:pPr>
      <w:r w:rsidRPr="007132D5">
        <w:t>The HMI aspects of the display function will consider the use of symbols, colours, text etc. for the display of track information.  Typically, track information will be presented onto an electronic chart (using a common reference) of the VTS area.</w:t>
      </w:r>
    </w:p>
    <w:p w14:paraId="7EAAA703" w14:textId="0E8287F1" w:rsidR="00657DB0" w:rsidRPr="007132D5" w:rsidRDefault="00657DB0" w:rsidP="00657DB0">
      <w:pPr>
        <w:pStyle w:val="BodyText"/>
      </w:pPr>
      <w:r w:rsidRPr="007132D5">
        <w:t xml:space="preserve">Track information, which might be required for display to the </w:t>
      </w:r>
      <w:r w:rsidR="00EE4956">
        <w:t>VTS U</w:t>
      </w:r>
      <w:r w:rsidR="001308FB">
        <w:t>ser</w:t>
      </w:r>
      <w:r w:rsidRPr="007132D5">
        <w:t>,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3737BEDB" w:rsidR="00657DB0" w:rsidRPr="007132D5" w:rsidRDefault="00657DB0" w:rsidP="00657DB0">
      <w:pPr>
        <w:pStyle w:val="BodyText"/>
      </w:pPr>
      <w:r w:rsidRPr="007132D5">
        <w:t xml:space="preserve">Note: there is a trade-off in the HMI to be considered between presentation clarity, data overload, track density and </w:t>
      </w:r>
      <w:r w:rsidR="00EE4956">
        <w:t>VTS U</w:t>
      </w:r>
      <w:r w:rsidR="001308FB">
        <w:t>ser</w:t>
      </w:r>
      <w:r w:rsidRPr="007132D5">
        <w:t xml:space="preserve"> interaction to interrogate a track for additional information.</w:t>
      </w:r>
    </w:p>
    <w:p w14:paraId="4D4A5205" w14:textId="77777777" w:rsidR="00657DB0" w:rsidRPr="007132D5" w:rsidRDefault="00657DB0" w:rsidP="00657DB0">
      <w:pPr>
        <w:pStyle w:val="Heading3"/>
        <w:tabs>
          <w:tab w:val="num" w:pos="0"/>
        </w:tabs>
        <w:ind w:left="992" w:hanging="992"/>
      </w:pPr>
      <w:bookmarkStart w:id="159" w:name="_Toc77847767"/>
      <w:r w:rsidRPr="007132D5">
        <w:lastRenderedPageBreak/>
        <w:t>Track Management</w:t>
      </w:r>
      <w:bookmarkEnd w:id="159"/>
    </w:p>
    <w:p w14:paraId="3739678D" w14:textId="77777777" w:rsidR="00657DB0" w:rsidRPr="007132D5" w:rsidRDefault="00657DB0" w:rsidP="00657DB0">
      <w:pPr>
        <w:pStyle w:val="Heading4"/>
        <w:tabs>
          <w:tab w:val="num" w:pos="0"/>
        </w:tabs>
        <w:ind w:left="1134" w:hanging="1134"/>
      </w:pPr>
      <w:r w:rsidRPr="007132D5">
        <w:t>Track Termination</w:t>
      </w:r>
    </w:p>
    <w:p w14:paraId="30466EFB" w14:textId="77777777" w:rsidR="00657DB0" w:rsidRPr="007132D5" w:rsidRDefault="00657DB0" w:rsidP="00657DB0">
      <w:pPr>
        <w:pStyle w:val="BodyText"/>
      </w:pPr>
      <w:r w:rsidRPr="007132D5">
        <w:t>If a confirmed track either:</w:t>
      </w:r>
    </w:p>
    <w:p w14:paraId="191C5619" w14:textId="77777777" w:rsidR="00657DB0" w:rsidRPr="007132D5" w:rsidRDefault="00657DB0" w:rsidP="00657DB0">
      <w:pPr>
        <w:pStyle w:val="Bullet1"/>
      </w:pPr>
      <w:r>
        <w:t>m</w:t>
      </w:r>
      <w:r w:rsidRPr="007132D5">
        <w:t>oves outside a user defined coverage area;</w:t>
      </w:r>
    </w:p>
    <w:p w14:paraId="6F1FB86C" w14:textId="77777777" w:rsidR="00657DB0" w:rsidRPr="007132D5" w:rsidRDefault="00657DB0" w:rsidP="00657DB0">
      <w:pPr>
        <w:pStyle w:val="Bullet1"/>
      </w:pPr>
      <w:r>
        <w:t>m</w:t>
      </w:r>
      <w:r w:rsidRPr="007132D5">
        <w:t>oves into a user defined non-tracking area;</w:t>
      </w:r>
    </w:p>
    <w:p w14:paraId="2EF3020B" w14:textId="77777777" w:rsidR="00657DB0" w:rsidRPr="007132D5" w:rsidRDefault="00657DB0" w:rsidP="00657DB0">
      <w:pPr>
        <w:pStyle w:val="Bullet1"/>
      </w:pPr>
      <w:r>
        <w:t>h</w:t>
      </w:r>
      <w:r w:rsidRPr="007132D5">
        <w:t>as track updates which do not follow the expected behaviour;  or</w:t>
      </w:r>
    </w:p>
    <w:p w14:paraId="3BA22EBF" w14:textId="77777777" w:rsidR="00657DB0" w:rsidRPr="007132D5" w:rsidRDefault="00657DB0" w:rsidP="00657DB0">
      <w:pPr>
        <w:pStyle w:val="Bullet1"/>
      </w:pPr>
      <w:r>
        <w:t>i</w:t>
      </w:r>
      <w:r w:rsidRPr="007132D5">
        <w:t>f the track cannot be updated with new plots over a certain length of time.</w:t>
      </w:r>
    </w:p>
    <w:p w14:paraId="57E82B8E" w14:textId="45F58828" w:rsidR="00657DB0" w:rsidRPr="007132D5" w:rsidRDefault="00657DB0" w:rsidP="00657DB0">
      <w:pPr>
        <w:pStyle w:val="BodyText"/>
        <w:ind w:left="54"/>
      </w:pPr>
      <w:r w:rsidRPr="007132D5">
        <w:t xml:space="preserve">then the track should be terminated.  In certain cases, as defined by the VTS Authority, the </w:t>
      </w:r>
      <w:r w:rsidR="00EE4956">
        <w:t>VTS U</w:t>
      </w:r>
      <w:r w:rsidR="001308FB">
        <w:t>ser</w:t>
      </w:r>
      <w:r w:rsidRPr="007132D5">
        <w:t xml:space="preserve"> should receive a warning of imminent track termination, and also the </w:t>
      </w:r>
      <w:r w:rsidR="00EE4956">
        <w:t>VTS U</w:t>
      </w:r>
      <w:r w:rsidR="001308FB">
        <w:t>ser</w:t>
      </w:r>
      <w:r w:rsidRPr="007132D5">
        <w:t xml:space="preserve"> may be provided with a facility, via the HMI, to manually terminate a track.</w:t>
      </w:r>
    </w:p>
    <w:p w14:paraId="00DBBC15" w14:textId="77777777" w:rsidR="00657DB0" w:rsidRPr="007132D5" w:rsidRDefault="00657DB0" w:rsidP="00657DB0">
      <w:pPr>
        <w:pStyle w:val="BodyText"/>
      </w:pPr>
      <w:r w:rsidRPr="007132D5">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08CB2EC6" w14:textId="77777777" w:rsidR="00657DB0" w:rsidRPr="007132D5" w:rsidRDefault="00657DB0" w:rsidP="00657DB0">
      <w:pPr>
        <w:pStyle w:val="BodyText"/>
      </w:pPr>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75CE1DCC" w14:textId="77777777" w:rsidR="00657DB0" w:rsidRPr="007132D5" w:rsidRDefault="00657DB0" w:rsidP="00657DB0">
      <w:pPr>
        <w:pStyle w:val="BodyText"/>
      </w:pPr>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7F5A0577" w14:textId="77777777" w:rsidR="00657DB0" w:rsidRPr="007132D5" w:rsidRDefault="00657DB0" w:rsidP="00657DB0">
      <w:pPr>
        <w:pStyle w:val="Heading4"/>
        <w:tabs>
          <w:tab w:val="num" w:pos="0"/>
        </w:tabs>
        <w:ind w:left="1134" w:hanging="1134"/>
      </w:pPr>
      <w:r w:rsidRPr="007132D5">
        <w:t>Track Identification</w:t>
      </w:r>
    </w:p>
    <w:p w14:paraId="3B90B379" w14:textId="13554C19" w:rsidR="00657DB0" w:rsidRPr="007132D5" w:rsidRDefault="00657DB0" w:rsidP="00657DB0">
      <w:pPr>
        <w:pStyle w:val="BodyText"/>
      </w:pPr>
      <w:r w:rsidRPr="007132D5">
        <w:t>Tracks should be uniquely identified, noting that other methods of vessel identification may conflict or overlap, such as internal and external databases (</w:t>
      </w:r>
      <w:r w:rsidR="00FF2D04">
        <w:t>SafeSeaNet</w:t>
      </w:r>
      <w:r w:rsidR="00FF2D04" w:rsidDel="1A9ACDA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Sesame</w:t>
      </w:r>
      <w:r w:rsidRPr="007132D5">
        <w: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3941EB92" w14:textId="77777777" w:rsidR="00657DB0" w:rsidRPr="007132D5" w:rsidRDefault="00657DB0" w:rsidP="00657DB0">
      <w:pPr>
        <w:pStyle w:val="Heading3"/>
        <w:tabs>
          <w:tab w:val="num" w:pos="0"/>
        </w:tabs>
        <w:ind w:left="992" w:hanging="992"/>
      </w:pPr>
      <w:bookmarkStart w:id="160" w:name="_Toc77847768"/>
      <w:r w:rsidRPr="007132D5">
        <w:t>Environment Assessment</w:t>
      </w:r>
      <w:bookmarkEnd w:id="160"/>
    </w:p>
    <w:p w14:paraId="30F705E0" w14:textId="5CDC5CFD" w:rsidR="00657DB0" w:rsidRPr="007132D5" w:rsidRDefault="00657DB0" w:rsidP="00657DB0">
      <w:pPr>
        <w:pStyle w:val="BodyText"/>
        <w:rPr>
          <w:lang w:eastAsia="de-DE"/>
        </w:rPr>
      </w:pPr>
      <w:r w:rsidRPr="007132D5">
        <w:rPr>
          <w:lang w:eastAsia="de-DE"/>
        </w:rPr>
        <w:t xml:space="preserve">The </w:t>
      </w:r>
      <w:r w:rsidR="00EE4956">
        <w:rPr>
          <w:lang w:eastAsia="de-DE"/>
        </w:rPr>
        <w:t>VTS U</w:t>
      </w:r>
      <w:r w:rsidR="001308FB">
        <w:rPr>
          <w:lang w:eastAsia="de-DE"/>
        </w:rPr>
        <w:t>ser</w:t>
      </w:r>
      <w:r w:rsidRPr="007132D5">
        <w:rPr>
          <w:lang w:eastAsia="de-DE"/>
        </w:rPr>
        <w:t xml:space="preserve"> may need to be informed of environmental changes which may affect VTS operations and/or the ability to detect objects within the VTS area.  The VTS system may provide special features to facilitate environment monitoring and assessment including, for example, hydrographic sensors and cameras to further aid environmental monitoring.</w:t>
      </w:r>
    </w:p>
    <w:p w14:paraId="0FA920F2" w14:textId="77777777" w:rsidR="00657DB0" w:rsidRPr="007132D5" w:rsidRDefault="00657DB0" w:rsidP="00657DB0">
      <w:pPr>
        <w:pStyle w:val="Heading3"/>
        <w:tabs>
          <w:tab w:val="num" w:pos="0"/>
        </w:tabs>
        <w:ind w:left="992" w:hanging="992"/>
      </w:pPr>
      <w:bookmarkStart w:id="161" w:name="_Toc77847769"/>
      <w:r w:rsidRPr="007132D5">
        <w:t>Tracking and Data Fusion Performance Parameters</w:t>
      </w:r>
      <w:bookmarkEnd w:id="161"/>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r w:rsidRPr="007132D5">
        <w:t>Input Parameters Required to Design and Implement a Tracker</w:t>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lastRenderedPageBreak/>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77777777" w:rsidR="00657DB0" w:rsidRPr="007132D5" w:rsidRDefault="00657DB0" w:rsidP="00657DB0">
      <w:pPr>
        <w:pStyle w:val="Bullet1"/>
      </w:pPr>
      <w:r>
        <w:t>e</w:t>
      </w:r>
      <w:r w:rsidRPr="007132D5">
        <w:t>xternal inputs and outputs to / from the tracking function;</w:t>
      </w:r>
    </w:p>
    <w:p w14:paraId="5197A67B" w14:textId="4DF549B1" w:rsidR="00657DB0" w:rsidRPr="007132D5" w:rsidRDefault="00657DB0" w:rsidP="00657DB0">
      <w:pPr>
        <w:pStyle w:val="Bullet1"/>
      </w:pPr>
      <w:r>
        <w:t>a</w:t>
      </w:r>
      <w:r w:rsidRPr="007132D5">
        <w:t xml:space="preserve">cceptable </w:t>
      </w:r>
      <w:r w:rsidR="00EE4956">
        <w:t>VTS U</w:t>
      </w:r>
      <w:r w:rsidR="001308FB">
        <w:t>ser</w:t>
      </w:r>
      <w:r w:rsidRPr="007132D5">
        <w:t xml:space="preserve">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t>Test scenarios may be developed jointly with users and the tracking experts to explore the anticipated performance of the VTS system as a whole, especially in critical (hazardous) areas of the VTS.  Generic traffic test cases can be proposed for a generic sensor solution, but the resultant tracker may have weaknesses in an actual application even though it demonstrates compliance with such generic test cases.</w:t>
      </w:r>
    </w:p>
    <w:p w14:paraId="1751B1ED" w14:textId="77777777" w:rsidR="00657DB0" w:rsidRPr="007132D5" w:rsidRDefault="00657DB0" w:rsidP="00657DB0">
      <w:pPr>
        <w:pStyle w:val="BodyText"/>
        <w:rPr>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342387A6" w14:textId="77777777" w:rsidR="00657DB0" w:rsidRPr="007132D5" w:rsidRDefault="00657DB0" w:rsidP="00657DB0">
      <w:pPr>
        <w:pStyle w:val="Tablecaption"/>
        <w:tabs>
          <w:tab w:val="left" w:pos="851"/>
        </w:tabs>
        <w:ind w:left="851" w:hanging="851"/>
        <w:jc w:val="center"/>
      </w:pPr>
      <w:r w:rsidRPr="007132D5">
        <w:t>Typical System Tracking Performance Parameters</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77777777" w:rsidR="00657DB0" w:rsidRPr="007132D5" w:rsidRDefault="00657DB0" w:rsidP="00657DB0">
            <w:pPr>
              <w:pStyle w:val="Tableheading"/>
              <w:rPr>
                <w:lang w:val="en-GB"/>
              </w:rPr>
            </w:pPr>
            <w:r w:rsidRPr="007132D5">
              <w:rPr>
                <w:lang w:val="en-GB"/>
              </w:rPr>
              <w:t>Typical span of Parameter</w:t>
            </w:r>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77777777" w:rsidR="00657DB0" w:rsidRPr="007132D5" w:rsidRDefault="00657DB0" w:rsidP="00657DB0">
            <w:pPr>
              <w:pStyle w:val="Tabletext"/>
            </w:pPr>
            <w:r w:rsidRPr="007132D5">
              <w:t xml:space="preserve">From ≤ 500 to </w:t>
            </w:r>
            <w:r w:rsidRPr="007132D5">
              <w:sym w:font="Symbol" w:char="F0B3"/>
            </w:r>
            <w:r w:rsidRPr="007132D5">
              <w:t xml:space="preserve"> 2500 dependant on area covered, traffic density and smallest size of objects to be tracked. </w:t>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77777777" w:rsidR="00657DB0" w:rsidRPr="007132D5" w:rsidRDefault="00657DB0" w:rsidP="00657DB0">
            <w:pPr>
              <w:pStyle w:val="Tabletext"/>
            </w:pPr>
            <w:r w:rsidRPr="007132D5">
              <w:sym w:font="Symbol" w:char="F0B3"/>
            </w:r>
            <w:r w:rsidRPr="007132D5">
              <w:t xml:space="preserve"> 60 s, or </w:t>
            </w:r>
            <w:r w:rsidRPr="007132D5">
              <w:sym w:font="Symbol" w:char="F0B3"/>
            </w:r>
            <w:r w:rsidRPr="007132D5">
              <w:t xml:space="preserve"> 10 sensor observations, whichever occurs first.</w:t>
            </w:r>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77777777" w:rsidR="00657DB0" w:rsidRPr="007132D5" w:rsidRDefault="00657DB0" w:rsidP="00657DB0">
            <w:pPr>
              <w:pStyle w:val="Tabletext"/>
            </w:pPr>
            <w:r w:rsidRPr="007132D5">
              <w:t xml:space="preserve">From </w:t>
            </w:r>
            <w:r w:rsidRPr="007132D5">
              <w:sym w:font="Symbol" w:char="F0A3"/>
            </w:r>
            <w:r w:rsidRPr="007132D5">
              <w:t xml:space="preserve"> 50 knots to </w:t>
            </w:r>
            <w:r w:rsidRPr="007132D5">
              <w:sym w:font="Symbol" w:char="F0A3"/>
            </w:r>
            <w:r w:rsidRPr="007132D5">
              <w:t> 70 knots dependant on fastest target in the VTS area.</w:t>
            </w:r>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77777777" w:rsidR="00657DB0" w:rsidRPr="007132D5" w:rsidRDefault="00657DB0" w:rsidP="00657DB0">
            <w:pPr>
              <w:pStyle w:val="Tableheading"/>
              <w:rPr>
                <w:lang w:val="en-GB"/>
              </w:rPr>
            </w:pPr>
            <w:r w:rsidRPr="007132D5">
              <w:rPr>
                <w:lang w:val="en-GB"/>
              </w:rPr>
              <w:t>Turn rate of tracked objects *)</w:t>
            </w:r>
          </w:p>
        </w:tc>
        <w:tc>
          <w:tcPr>
            <w:tcW w:w="6041" w:type="dxa"/>
            <w:vAlign w:val="center"/>
          </w:tcPr>
          <w:p w14:paraId="6F989595" w14:textId="77777777" w:rsidR="00657DB0" w:rsidRPr="007132D5" w:rsidRDefault="00657DB0" w:rsidP="00657DB0">
            <w:pPr>
              <w:pStyle w:val="Tabletext"/>
            </w:pPr>
            <w:r w:rsidRPr="007132D5">
              <w:t xml:space="preserve">From </w:t>
            </w:r>
            <w:r w:rsidRPr="007132D5">
              <w:sym w:font="Symbol" w:char="F0A3"/>
            </w:r>
            <w:r w:rsidRPr="007132D5">
              <w:t xml:space="preserve"> 10°/s </w:t>
            </w:r>
            <w:r w:rsidRPr="007132D5">
              <w:rPr>
                <w:rFonts w:ascii="Arial" w:hAnsi="Arial"/>
                <w:sz w:val="18"/>
              </w:rPr>
              <w:t xml:space="preserve">(SOG </w:t>
            </w:r>
            <w:r w:rsidRPr="007132D5">
              <w:sym w:font="Symbol" w:char="F0A3"/>
            </w:r>
            <w:r w:rsidRPr="007132D5">
              <w:rPr>
                <w:rFonts w:ascii="Arial" w:hAnsi="Arial"/>
                <w:sz w:val="18"/>
              </w:rPr>
              <w:t xml:space="preserve"> 5 knots)</w:t>
            </w:r>
            <w:r w:rsidRPr="007132D5">
              <w:rPr>
                <w:vertAlign w:val="superscript"/>
              </w:rPr>
              <w:t xml:space="preserve"> </w:t>
            </w:r>
            <w:r w:rsidRPr="007132D5">
              <w:t xml:space="preserve"> to </w:t>
            </w:r>
            <w:r w:rsidRPr="007132D5">
              <w:sym w:font="Symbol" w:char="F0A3"/>
            </w:r>
            <w:r w:rsidRPr="007132D5">
              <w:t xml:space="preserve"> 20°/s </w:t>
            </w:r>
            <w:r w:rsidRPr="007132D5">
              <w:rPr>
                <w:rFonts w:ascii="Arial" w:hAnsi="Arial"/>
                <w:sz w:val="18"/>
              </w:rPr>
              <w:t xml:space="preserve">(SOG </w:t>
            </w:r>
            <w:r w:rsidRPr="007132D5">
              <w:sym w:font="Symbol" w:char="F0A3"/>
            </w:r>
            <w:r w:rsidRPr="007132D5">
              <w:rPr>
                <w:rFonts w:ascii="Arial" w:hAnsi="Arial"/>
                <w:sz w:val="18"/>
              </w:rPr>
              <w:t xml:space="preserve"> 5 knots).</w:t>
            </w:r>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77777777" w:rsidR="00657DB0" w:rsidRPr="007132D5" w:rsidRDefault="00657DB0" w:rsidP="00657DB0">
            <w:pPr>
              <w:pStyle w:val="Tableheading"/>
              <w:rPr>
                <w:lang w:val="en-GB"/>
              </w:rPr>
            </w:pPr>
            <w:r w:rsidRPr="007132D5">
              <w:rPr>
                <w:lang w:val="en-GB"/>
              </w:rPr>
              <w:t>Transversal acceleration of tracked objects *)</w:t>
            </w:r>
          </w:p>
        </w:tc>
        <w:tc>
          <w:tcPr>
            <w:tcW w:w="6041" w:type="dxa"/>
            <w:vAlign w:val="center"/>
          </w:tcPr>
          <w:p w14:paraId="62DFB64F" w14:textId="77777777" w:rsidR="00657DB0" w:rsidRPr="007132D5" w:rsidRDefault="00657DB0" w:rsidP="00657DB0">
            <w:pPr>
              <w:pStyle w:val="Tabletext"/>
            </w:pPr>
            <w:r w:rsidRPr="007132D5">
              <w:t xml:space="preserve">From </w:t>
            </w:r>
            <w:r w:rsidRPr="007132D5">
              <w:sym w:font="Symbol" w:char="F0A3"/>
            </w:r>
            <w:r w:rsidRPr="007132D5">
              <w:t xml:space="preserve"> 2.5 m/s</w:t>
            </w:r>
            <w:r w:rsidRPr="007132D5">
              <w:rPr>
                <w:vertAlign w:val="superscript"/>
              </w:rPr>
              <w:t xml:space="preserve">2 </w:t>
            </w:r>
            <w:r w:rsidRPr="007132D5">
              <w:rPr>
                <w:rFonts w:ascii="Arial" w:hAnsi="Arial"/>
                <w:sz w:val="18"/>
              </w:rPr>
              <w:t xml:space="preserve">(SOG &gt; 5 knots)  </w:t>
            </w:r>
            <w:r w:rsidRPr="007132D5">
              <w:rPr>
                <w:vertAlign w:val="superscript"/>
              </w:rPr>
              <w:t xml:space="preserve"> </w:t>
            </w:r>
            <w:r w:rsidRPr="007132D5">
              <w:t xml:space="preserve">to </w:t>
            </w:r>
            <w:r w:rsidRPr="007132D5">
              <w:sym w:font="Symbol" w:char="F0A3"/>
            </w:r>
            <w:r w:rsidRPr="007132D5">
              <w:t xml:space="preserve">  5 m/s</w:t>
            </w:r>
            <w:r w:rsidRPr="007132D5">
              <w:rPr>
                <w:vertAlign w:val="superscript"/>
              </w:rPr>
              <w:t xml:space="preserve">2 </w:t>
            </w:r>
            <w:r w:rsidRPr="007132D5">
              <w:rPr>
                <w:rFonts w:ascii="Arial" w:hAnsi="Arial"/>
                <w:sz w:val="18"/>
              </w:rPr>
              <w:t>(SOG &gt; 5 knots).</w:t>
            </w:r>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77777777" w:rsidR="00657DB0" w:rsidRPr="007132D5" w:rsidRDefault="00657DB0" w:rsidP="00657DB0">
            <w:pPr>
              <w:pStyle w:val="Tableheading"/>
              <w:rPr>
                <w:lang w:val="en-GB"/>
              </w:rPr>
            </w:pPr>
            <w:r w:rsidRPr="007132D5">
              <w:rPr>
                <w:lang w:val="en-GB"/>
              </w:rPr>
              <w:t>*) The transversal acceleration = SOG * turn rate, thus for slow moving targets the turn rate is the limitation, whereas the transversal acceleration is the limitation for fast targets.</w:t>
            </w:r>
          </w:p>
        </w:tc>
      </w:tr>
    </w:tbl>
    <w:p w14:paraId="799E111F" w14:textId="77777777" w:rsidR="00657DB0" w:rsidRPr="007132D5" w:rsidRDefault="00657DB0" w:rsidP="00657DB0">
      <w:pPr>
        <w:pStyle w:val="BodyText"/>
        <w:rPr>
          <w:lang w:eastAsia="de-DE"/>
        </w:rPr>
      </w:pPr>
    </w:p>
    <w:p w14:paraId="4003D610" w14:textId="77777777" w:rsidR="00657DB0" w:rsidRPr="007132D5" w:rsidRDefault="00657DB0" w:rsidP="00657DB0">
      <w:pPr>
        <w:pStyle w:val="Tablecaption"/>
        <w:tabs>
          <w:tab w:val="left" w:pos="851"/>
        </w:tabs>
        <w:ind w:left="851" w:hanging="851"/>
        <w:jc w:val="center"/>
      </w:pPr>
      <w:r w:rsidRPr="007132D5">
        <w:t>Single Radar Sensor - Tracking Performance Parameters (specific)</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4"/>
        <w:gridCol w:w="1950"/>
        <w:gridCol w:w="1793"/>
        <w:gridCol w:w="1843"/>
        <w:gridCol w:w="2552"/>
      </w:tblGrid>
      <w:tr w:rsidR="00657DB0" w:rsidRPr="007132D5" w14:paraId="29B447B4" w14:textId="77777777" w:rsidTr="00657DB0">
        <w:trPr>
          <w:cantSplit/>
          <w:trHeight w:val="526"/>
          <w:tblHeader/>
          <w:jc w:val="center"/>
        </w:trPr>
        <w:tc>
          <w:tcPr>
            <w:tcW w:w="3224" w:type="dxa"/>
            <w:gridSpan w:val="2"/>
            <w:tcBorders>
              <w:bottom w:val="nil"/>
            </w:tcBorders>
            <w:shd w:val="clear" w:color="auto" w:fill="DADFF6"/>
            <w:vAlign w:val="center"/>
          </w:tcPr>
          <w:p w14:paraId="6E37EAC4" w14:textId="77777777" w:rsidR="00657DB0" w:rsidRPr="007132D5" w:rsidRDefault="00657DB0" w:rsidP="00657DB0">
            <w:pPr>
              <w:pStyle w:val="Tableheading"/>
              <w:rPr>
                <w:lang w:val="en-GB"/>
              </w:rPr>
            </w:pPr>
            <w:r w:rsidRPr="007132D5">
              <w:rPr>
                <w:lang w:val="en-GB"/>
              </w:rPr>
              <w:t>Parameter</w:t>
            </w:r>
          </w:p>
        </w:tc>
        <w:tc>
          <w:tcPr>
            <w:tcW w:w="1793" w:type="dxa"/>
            <w:shd w:val="clear" w:color="auto" w:fill="DADFF6"/>
            <w:vAlign w:val="center"/>
          </w:tcPr>
          <w:p w14:paraId="723661ED" w14:textId="77777777" w:rsidR="00657DB0" w:rsidRPr="007132D5" w:rsidRDefault="00657DB0" w:rsidP="00657DB0">
            <w:pPr>
              <w:pStyle w:val="Tableheading"/>
              <w:rPr>
                <w:lang w:val="en-GB"/>
              </w:rPr>
            </w:pPr>
            <w:r w:rsidRPr="007132D5">
              <w:rPr>
                <w:lang w:val="en-GB"/>
              </w:rPr>
              <w:t>Receiving data from Basic radar sensor</w:t>
            </w:r>
          </w:p>
        </w:tc>
        <w:tc>
          <w:tcPr>
            <w:tcW w:w="1843" w:type="dxa"/>
            <w:shd w:val="clear" w:color="auto" w:fill="DADFF6"/>
            <w:vAlign w:val="center"/>
          </w:tcPr>
          <w:p w14:paraId="2B57C3B3" w14:textId="77777777" w:rsidR="00657DB0" w:rsidRPr="007132D5" w:rsidRDefault="00657DB0" w:rsidP="00657DB0">
            <w:pPr>
              <w:pStyle w:val="Tableheading"/>
              <w:rPr>
                <w:lang w:val="en-GB"/>
              </w:rPr>
            </w:pPr>
            <w:r w:rsidRPr="007132D5">
              <w:rPr>
                <w:lang w:val="en-GB"/>
              </w:rPr>
              <w:t>Receiving data from Standard radar sensor</w:t>
            </w:r>
          </w:p>
        </w:tc>
        <w:tc>
          <w:tcPr>
            <w:tcW w:w="2552" w:type="dxa"/>
            <w:shd w:val="clear" w:color="auto" w:fill="DADFF6"/>
            <w:vAlign w:val="center"/>
          </w:tcPr>
          <w:p w14:paraId="60FB7494" w14:textId="77777777" w:rsidR="00657DB0" w:rsidRPr="007132D5" w:rsidRDefault="00657DB0" w:rsidP="00657DB0">
            <w:pPr>
              <w:pStyle w:val="Tableheading"/>
              <w:rPr>
                <w:lang w:val="en-GB"/>
              </w:rPr>
            </w:pPr>
            <w:r w:rsidRPr="007132D5">
              <w:rPr>
                <w:lang w:val="en-GB"/>
              </w:rPr>
              <w:t>Receiving data from Advanced radar sensor</w:t>
            </w:r>
          </w:p>
        </w:tc>
      </w:tr>
      <w:tr w:rsidR="00657DB0" w:rsidRPr="007132D5" w14:paraId="502FB811" w14:textId="77777777" w:rsidTr="00657DB0">
        <w:trPr>
          <w:cantSplit/>
          <w:trHeight w:val="462"/>
          <w:jc w:val="center"/>
        </w:trPr>
        <w:tc>
          <w:tcPr>
            <w:tcW w:w="1274" w:type="dxa"/>
            <w:vMerge w:val="restart"/>
            <w:shd w:val="clear" w:color="auto" w:fill="DADFF6"/>
            <w:vAlign w:val="center"/>
          </w:tcPr>
          <w:p w14:paraId="042F9A7D" w14:textId="77777777" w:rsidR="00657DB0" w:rsidRPr="007132D5" w:rsidRDefault="00657DB0" w:rsidP="00657DB0">
            <w:pPr>
              <w:pStyle w:val="Tableheading"/>
              <w:rPr>
                <w:lang w:val="en-GB"/>
              </w:rPr>
            </w:pPr>
            <w:r w:rsidRPr="007132D5">
              <w:rPr>
                <w:lang w:val="en-GB"/>
              </w:rPr>
              <w:t>Accuracy in track position</w:t>
            </w:r>
          </w:p>
        </w:tc>
        <w:tc>
          <w:tcPr>
            <w:tcW w:w="1950" w:type="dxa"/>
            <w:vAlign w:val="center"/>
          </w:tcPr>
          <w:p w14:paraId="31465593" w14:textId="77777777" w:rsidR="00657DB0" w:rsidRPr="007132D5" w:rsidRDefault="00657DB0" w:rsidP="00657DB0">
            <w:pPr>
              <w:pStyle w:val="Tabletext"/>
            </w:pPr>
            <w:r w:rsidRPr="007132D5">
              <w:t>Range (relative to sensor location)</w:t>
            </w:r>
          </w:p>
        </w:tc>
        <w:tc>
          <w:tcPr>
            <w:tcW w:w="6188" w:type="dxa"/>
            <w:gridSpan w:val="3"/>
            <w:vAlign w:val="center"/>
          </w:tcPr>
          <w:p w14:paraId="724DA9AA" w14:textId="77777777" w:rsidR="00657DB0" w:rsidRPr="007132D5" w:rsidRDefault="00657DB0" w:rsidP="00657DB0">
            <w:pPr>
              <w:pStyle w:val="Tabletext"/>
            </w:pPr>
            <w:r w:rsidRPr="007132D5">
              <w:t>The greater of:</w:t>
            </w:r>
          </w:p>
          <w:p w14:paraId="2872C09E" w14:textId="77777777" w:rsidR="00657DB0" w:rsidRPr="007132D5" w:rsidRDefault="00657DB0" w:rsidP="00657DB0">
            <w:pPr>
              <w:pStyle w:val="Tabletext"/>
              <w:rPr>
                <w:sz w:val="18"/>
              </w:rPr>
            </w:pPr>
            <w:r w:rsidRPr="007132D5">
              <w:rPr>
                <w:sz w:val="18"/>
              </w:rPr>
              <w:sym w:font="Symbol" w:char="F0A3"/>
            </w:r>
            <w:r w:rsidRPr="007132D5">
              <w:rPr>
                <w:sz w:val="18"/>
              </w:rPr>
              <w:t xml:space="preserve"> 0.5 % to 0.75 % of range covered by the individual radar</w:t>
            </w:r>
          </w:p>
          <w:p w14:paraId="55542991" w14:textId="77777777" w:rsidR="00657DB0" w:rsidRPr="007132D5" w:rsidRDefault="00657DB0" w:rsidP="00657DB0">
            <w:pPr>
              <w:pStyle w:val="Tabletext"/>
              <w:rPr>
                <w:sz w:val="18"/>
              </w:rPr>
            </w:pPr>
            <w:r w:rsidRPr="007132D5">
              <w:rPr>
                <w:sz w:val="18"/>
              </w:rPr>
              <w:sym w:font="Symbol" w:char="F0A3"/>
            </w:r>
            <w:r w:rsidRPr="007132D5">
              <w:rPr>
                <w:sz w:val="18"/>
              </w:rPr>
              <w:t xml:space="preserve"> 5m to 10m + selected effective pulse length</w:t>
            </w:r>
          </w:p>
          <w:p w14:paraId="18CB740C" w14:textId="77777777" w:rsidR="00657DB0" w:rsidRPr="007132D5" w:rsidRDefault="00657DB0" w:rsidP="00657DB0">
            <w:pPr>
              <w:pStyle w:val="Tabletext"/>
              <w:rPr>
                <w:sz w:val="18"/>
              </w:rPr>
            </w:pPr>
            <w:r w:rsidRPr="007132D5">
              <w:rPr>
                <w:sz w:val="18"/>
              </w:rPr>
              <w:t>or half the target extent in range</w:t>
            </w:r>
          </w:p>
        </w:tc>
      </w:tr>
      <w:tr w:rsidR="00657DB0" w:rsidRPr="007132D5" w14:paraId="2BA891D9" w14:textId="77777777" w:rsidTr="00657DB0">
        <w:trPr>
          <w:cantSplit/>
          <w:trHeight w:val="462"/>
          <w:jc w:val="center"/>
        </w:trPr>
        <w:tc>
          <w:tcPr>
            <w:tcW w:w="1274" w:type="dxa"/>
            <w:vMerge/>
            <w:shd w:val="clear" w:color="auto" w:fill="DADFF6"/>
            <w:vAlign w:val="center"/>
          </w:tcPr>
          <w:p w14:paraId="51B5377F" w14:textId="77777777" w:rsidR="00657DB0" w:rsidRPr="007132D5" w:rsidRDefault="00657DB0" w:rsidP="00657DB0">
            <w:pPr>
              <w:pStyle w:val="Tableheading"/>
              <w:rPr>
                <w:lang w:val="en-GB"/>
              </w:rPr>
            </w:pPr>
          </w:p>
        </w:tc>
        <w:tc>
          <w:tcPr>
            <w:tcW w:w="1950" w:type="dxa"/>
            <w:vAlign w:val="center"/>
          </w:tcPr>
          <w:p w14:paraId="301EDC61" w14:textId="77777777" w:rsidR="00657DB0" w:rsidRPr="007132D5" w:rsidRDefault="00657DB0" w:rsidP="00657DB0">
            <w:pPr>
              <w:pStyle w:val="Tabletext"/>
            </w:pPr>
            <w:r w:rsidRPr="007132D5">
              <w:t>Bearing (relative to sensor location)</w:t>
            </w:r>
          </w:p>
        </w:tc>
        <w:tc>
          <w:tcPr>
            <w:tcW w:w="3636" w:type="dxa"/>
            <w:gridSpan w:val="2"/>
            <w:vAlign w:val="center"/>
          </w:tcPr>
          <w:p w14:paraId="2AF93587" w14:textId="77777777" w:rsidR="00657DB0" w:rsidRPr="007132D5" w:rsidRDefault="00657DB0" w:rsidP="00657DB0">
            <w:pPr>
              <w:pStyle w:val="Tabletext"/>
            </w:pPr>
            <w:r w:rsidRPr="007132D5">
              <w:sym w:font="Symbol" w:char="F0A3"/>
            </w:r>
            <w:r w:rsidRPr="007132D5">
              <w:t xml:space="preserve"> 1</w:t>
            </w:r>
            <w:r w:rsidRPr="007132D5">
              <w:sym w:font="Symbol" w:char="F0B0"/>
            </w:r>
            <w:r w:rsidRPr="007132D5">
              <w:t>, X-band radar sensor</w:t>
            </w:r>
          </w:p>
          <w:p w14:paraId="3587500A" w14:textId="77777777" w:rsidR="00657DB0" w:rsidRPr="007132D5" w:rsidRDefault="00657DB0" w:rsidP="00657DB0">
            <w:pPr>
              <w:pStyle w:val="Tabletext"/>
            </w:pPr>
            <w:r w:rsidRPr="007132D5">
              <w:sym w:font="Symbol" w:char="F0A3"/>
            </w:r>
            <w:r w:rsidRPr="007132D5">
              <w:t xml:space="preserve"> 2</w:t>
            </w:r>
            <w:r w:rsidRPr="007132D5">
              <w:sym w:font="Symbol" w:char="F0B0"/>
            </w:r>
            <w:r w:rsidRPr="007132D5">
              <w:t>, S-band radar sensor</w:t>
            </w:r>
          </w:p>
        </w:tc>
        <w:tc>
          <w:tcPr>
            <w:tcW w:w="2552" w:type="dxa"/>
            <w:vAlign w:val="center"/>
          </w:tcPr>
          <w:p w14:paraId="23165ADD" w14:textId="77777777" w:rsidR="00657DB0" w:rsidRPr="007132D5" w:rsidRDefault="00657DB0" w:rsidP="00657DB0">
            <w:pPr>
              <w:pStyle w:val="Tabletext"/>
            </w:pPr>
            <w:r w:rsidRPr="007132D5">
              <w:sym w:font="Symbol" w:char="F0A3"/>
            </w:r>
            <w:r w:rsidRPr="007132D5">
              <w:t xml:space="preserve"> 0.5</w:t>
            </w:r>
            <w:r w:rsidRPr="007132D5">
              <w:sym w:font="Symbol" w:char="F0B0"/>
            </w:r>
          </w:p>
        </w:tc>
      </w:tr>
      <w:tr w:rsidR="00657DB0" w:rsidRPr="007132D5" w14:paraId="192ECF09" w14:textId="77777777" w:rsidTr="00657DB0">
        <w:trPr>
          <w:cantSplit/>
          <w:trHeight w:val="462"/>
          <w:jc w:val="center"/>
        </w:trPr>
        <w:tc>
          <w:tcPr>
            <w:tcW w:w="1274" w:type="dxa"/>
            <w:vMerge w:val="restart"/>
            <w:shd w:val="clear" w:color="auto" w:fill="DADFF6"/>
            <w:vAlign w:val="center"/>
          </w:tcPr>
          <w:p w14:paraId="7CF00932" w14:textId="77777777" w:rsidR="00657DB0" w:rsidRPr="007132D5" w:rsidRDefault="00657DB0" w:rsidP="00657DB0">
            <w:pPr>
              <w:pStyle w:val="Tableheading"/>
              <w:rPr>
                <w:lang w:val="en-GB"/>
              </w:rPr>
            </w:pPr>
            <w:r w:rsidRPr="007132D5">
              <w:rPr>
                <w:lang w:val="en-GB"/>
              </w:rPr>
              <w:t>Accuracy of track speed</w:t>
            </w:r>
          </w:p>
        </w:tc>
        <w:tc>
          <w:tcPr>
            <w:tcW w:w="1950" w:type="dxa"/>
            <w:vAlign w:val="center"/>
          </w:tcPr>
          <w:p w14:paraId="1F9DBB6D" w14:textId="77777777" w:rsidR="00657DB0" w:rsidRPr="007132D5" w:rsidRDefault="00657DB0" w:rsidP="00657DB0">
            <w:pPr>
              <w:pStyle w:val="Tabletext"/>
            </w:pPr>
            <w:r w:rsidRPr="007132D5">
              <w:t>Speed over Ground (SOG)</w:t>
            </w:r>
          </w:p>
        </w:tc>
        <w:tc>
          <w:tcPr>
            <w:tcW w:w="1793" w:type="dxa"/>
            <w:vAlign w:val="center"/>
          </w:tcPr>
          <w:p w14:paraId="012C0C9C" w14:textId="77777777" w:rsidR="00657DB0" w:rsidRPr="007132D5" w:rsidRDefault="00657DB0" w:rsidP="00657DB0">
            <w:pPr>
              <w:pStyle w:val="Tabletext"/>
            </w:pPr>
            <w:r w:rsidRPr="007132D5">
              <w:sym w:font="Symbol" w:char="F0A3"/>
            </w:r>
            <w:r w:rsidRPr="007132D5">
              <w:t xml:space="preserve"> 2 knots</w:t>
            </w:r>
          </w:p>
        </w:tc>
        <w:tc>
          <w:tcPr>
            <w:tcW w:w="1843" w:type="dxa"/>
            <w:vAlign w:val="center"/>
          </w:tcPr>
          <w:p w14:paraId="11EC5F24" w14:textId="77777777" w:rsidR="00657DB0" w:rsidRPr="007132D5" w:rsidRDefault="00657DB0" w:rsidP="00657DB0">
            <w:pPr>
              <w:pStyle w:val="Tabletext"/>
            </w:pPr>
            <w:r w:rsidRPr="007132D5">
              <w:sym w:font="Symbol" w:char="F0A3"/>
            </w:r>
            <w:r w:rsidRPr="007132D5">
              <w:t xml:space="preserve"> 1 knot</w:t>
            </w:r>
          </w:p>
        </w:tc>
        <w:tc>
          <w:tcPr>
            <w:tcW w:w="2552" w:type="dxa"/>
            <w:vAlign w:val="center"/>
          </w:tcPr>
          <w:p w14:paraId="340AB0D6" w14:textId="77777777" w:rsidR="00657DB0" w:rsidRPr="007132D5" w:rsidRDefault="00657DB0" w:rsidP="00657DB0">
            <w:pPr>
              <w:pStyle w:val="Tabletext"/>
            </w:pPr>
            <w:r w:rsidRPr="007132D5">
              <w:sym w:font="Symbol" w:char="F0A3"/>
            </w:r>
            <w:r w:rsidRPr="007132D5">
              <w:t xml:space="preserve"> 1 knot</w:t>
            </w:r>
          </w:p>
        </w:tc>
      </w:tr>
      <w:tr w:rsidR="00657DB0" w:rsidRPr="007132D5" w14:paraId="334804DF" w14:textId="77777777" w:rsidTr="00657DB0">
        <w:trPr>
          <w:cantSplit/>
          <w:trHeight w:val="462"/>
          <w:jc w:val="center"/>
        </w:trPr>
        <w:tc>
          <w:tcPr>
            <w:tcW w:w="1274" w:type="dxa"/>
            <w:vMerge/>
            <w:shd w:val="clear" w:color="auto" w:fill="DADFF6"/>
            <w:vAlign w:val="center"/>
          </w:tcPr>
          <w:p w14:paraId="33C93A77" w14:textId="77777777" w:rsidR="00657DB0" w:rsidRPr="007132D5" w:rsidRDefault="00657DB0" w:rsidP="00657DB0">
            <w:pPr>
              <w:pStyle w:val="Tableheading"/>
              <w:rPr>
                <w:lang w:val="en-GB"/>
              </w:rPr>
            </w:pPr>
          </w:p>
        </w:tc>
        <w:tc>
          <w:tcPr>
            <w:tcW w:w="1950" w:type="dxa"/>
            <w:vAlign w:val="center"/>
          </w:tcPr>
          <w:p w14:paraId="49D4AD2D" w14:textId="77777777" w:rsidR="00657DB0" w:rsidRPr="007132D5" w:rsidRDefault="00657DB0" w:rsidP="00657DB0">
            <w:pPr>
              <w:pStyle w:val="Tabletext"/>
            </w:pPr>
            <w:r w:rsidRPr="007132D5">
              <w:t>Course over Ground (COG)</w:t>
            </w:r>
          </w:p>
        </w:tc>
        <w:tc>
          <w:tcPr>
            <w:tcW w:w="1793" w:type="dxa"/>
            <w:vAlign w:val="center"/>
          </w:tcPr>
          <w:p w14:paraId="7F04738B" w14:textId="77777777" w:rsidR="00657DB0" w:rsidRPr="007132D5" w:rsidRDefault="00657DB0" w:rsidP="00657DB0">
            <w:pPr>
              <w:pStyle w:val="Tabletext"/>
            </w:pPr>
            <w:r w:rsidRPr="007132D5">
              <w:sym w:font="Symbol" w:char="F0A3"/>
            </w:r>
            <w:r w:rsidRPr="007132D5">
              <w:t xml:space="preserve"> 5°</w:t>
            </w:r>
          </w:p>
        </w:tc>
        <w:tc>
          <w:tcPr>
            <w:tcW w:w="1843" w:type="dxa"/>
            <w:vAlign w:val="center"/>
          </w:tcPr>
          <w:p w14:paraId="68D19C12" w14:textId="77777777" w:rsidR="00657DB0" w:rsidRPr="007132D5" w:rsidRDefault="00657DB0" w:rsidP="00657DB0">
            <w:pPr>
              <w:pStyle w:val="Tabletext"/>
            </w:pPr>
            <w:r w:rsidRPr="007132D5">
              <w:sym w:font="Symbol" w:char="F0A3"/>
            </w:r>
            <w:r w:rsidRPr="007132D5">
              <w:t xml:space="preserve"> 2°</w:t>
            </w:r>
          </w:p>
        </w:tc>
        <w:tc>
          <w:tcPr>
            <w:tcW w:w="2552" w:type="dxa"/>
            <w:vAlign w:val="center"/>
          </w:tcPr>
          <w:p w14:paraId="4C5D530D" w14:textId="77777777" w:rsidR="00657DB0" w:rsidRPr="007132D5" w:rsidRDefault="00657DB0" w:rsidP="00657DB0">
            <w:pPr>
              <w:pStyle w:val="Tabletext"/>
            </w:pPr>
            <w:r w:rsidRPr="007132D5">
              <w:sym w:font="Symbol" w:char="F0A3"/>
            </w:r>
            <w:r w:rsidRPr="007132D5">
              <w:t xml:space="preserve"> 2°</w:t>
            </w:r>
          </w:p>
        </w:tc>
      </w:tr>
      <w:tr w:rsidR="00657DB0" w:rsidRPr="007132D5" w14:paraId="26336D80" w14:textId="77777777" w:rsidTr="00657DB0">
        <w:trPr>
          <w:cantSplit/>
          <w:trHeight w:val="462"/>
          <w:jc w:val="center"/>
        </w:trPr>
        <w:tc>
          <w:tcPr>
            <w:tcW w:w="1274" w:type="dxa"/>
            <w:shd w:val="clear" w:color="auto" w:fill="DADFF6"/>
            <w:vAlign w:val="center"/>
          </w:tcPr>
          <w:p w14:paraId="6CEFAF1C" w14:textId="77777777" w:rsidR="00657DB0" w:rsidRPr="007132D5" w:rsidRDefault="00657DB0" w:rsidP="00657DB0">
            <w:pPr>
              <w:pStyle w:val="Tableheading"/>
              <w:rPr>
                <w:lang w:val="en-GB"/>
              </w:rPr>
            </w:pPr>
            <w:r w:rsidRPr="007132D5">
              <w:rPr>
                <w:lang w:val="en-GB"/>
              </w:rPr>
              <w:t>Timing</w:t>
            </w:r>
          </w:p>
        </w:tc>
        <w:tc>
          <w:tcPr>
            <w:tcW w:w="1950" w:type="dxa"/>
            <w:vAlign w:val="center"/>
          </w:tcPr>
          <w:p w14:paraId="421DA5AE" w14:textId="77777777" w:rsidR="00657DB0" w:rsidRPr="007132D5" w:rsidRDefault="00657DB0" w:rsidP="00657DB0">
            <w:pPr>
              <w:pStyle w:val="Tabletext"/>
            </w:pPr>
            <w:r w:rsidRPr="007132D5">
              <w:t>Time from track confirmation to achievement of specified track accuracy</w:t>
            </w:r>
          </w:p>
        </w:tc>
        <w:tc>
          <w:tcPr>
            <w:tcW w:w="6188" w:type="dxa"/>
            <w:gridSpan w:val="3"/>
            <w:vAlign w:val="center"/>
          </w:tcPr>
          <w:p w14:paraId="0669DC41" w14:textId="77777777" w:rsidR="00657DB0" w:rsidRPr="007132D5" w:rsidRDefault="00657DB0" w:rsidP="00657DB0">
            <w:pPr>
              <w:pStyle w:val="Tabletext"/>
            </w:pPr>
            <w:r w:rsidRPr="007132D5">
              <w:sym w:font="Symbol" w:char="F0A3"/>
            </w:r>
            <w:r w:rsidRPr="007132D5">
              <w:t xml:space="preserve"> 120 s</w:t>
            </w:r>
          </w:p>
        </w:tc>
      </w:tr>
    </w:tbl>
    <w:p w14:paraId="1DFC90B5" w14:textId="77777777" w:rsidR="00657DB0" w:rsidRPr="007132D5" w:rsidRDefault="00657DB0" w:rsidP="00657DB0">
      <w:pPr>
        <w:rPr>
          <w:lang w:eastAsia="de-DE"/>
        </w:rPr>
      </w:pPr>
    </w:p>
    <w:p w14:paraId="7D4834FC" w14:textId="77777777" w:rsidR="00657DB0" w:rsidRPr="007132D5" w:rsidRDefault="00657DB0" w:rsidP="00657DB0">
      <w:pPr>
        <w:pStyle w:val="BodyText"/>
        <w:rPr>
          <w:lang w:eastAsia="de-DE"/>
        </w:rPr>
      </w:pPr>
      <w:r w:rsidRPr="007132D5">
        <w:rPr>
          <w:b/>
          <w:lang w:eastAsia="de-DE"/>
        </w:rPr>
        <w:t>Note</w:t>
      </w:r>
      <w:r w:rsidRPr="007132D5">
        <w:rPr>
          <w:lang w:eastAsia="de-DE"/>
        </w:rPr>
        <w:t>: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5625A174" w14:textId="77777777" w:rsidR="00657DB0" w:rsidRPr="007132D5" w:rsidRDefault="00657DB0" w:rsidP="00657DB0">
      <w:pPr>
        <w:pStyle w:val="Tablecaption"/>
        <w:tabs>
          <w:tab w:val="left" w:pos="851"/>
        </w:tabs>
        <w:ind w:left="851" w:hanging="851"/>
        <w:jc w:val="center"/>
      </w:pPr>
      <w:r w:rsidRPr="007132D5">
        <w:t>Single Sensor - Tracking Performance Criteria</w:t>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7132D5"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7132D5" w:rsidRDefault="00657DB0" w:rsidP="00657DB0">
            <w:pPr>
              <w:pStyle w:val="Tableheading"/>
              <w:rPr>
                <w:lang w:val="en-GB"/>
              </w:rPr>
            </w:pPr>
            <w:r w:rsidRPr="007132D5">
              <w:rPr>
                <w:lang w:val="en-GB"/>
              </w:rPr>
              <w:t>Parameter</w:t>
            </w:r>
          </w:p>
        </w:tc>
        <w:tc>
          <w:tcPr>
            <w:tcW w:w="3685" w:type="dxa"/>
            <w:shd w:val="clear" w:color="auto" w:fill="DADFF6"/>
            <w:vAlign w:val="center"/>
          </w:tcPr>
          <w:p w14:paraId="7F6623AD" w14:textId="77777777" w:rsidR="00657DB0" w:rsidRPr="007132D5" w:rsidRDefault="00657DB0" w:rsidP="00657DB0">
            <w:pPr>
              <w:pStyle w:val="Tableheading"/>
              <w:rPr>
                <w:lang w:val="en-GB"/>
              </w:rPr>
            </w:pPr>
            <w:r w:rsidRPr="007132D5">
              <w:rPr>
                <w:lang w:val="en-GB"/>
              </w:rPr>
              <w:t>Discussion</w:t>
            </w:r>
          </w:p>
        </w:tc>
        <w:tc>
          <w:tcPr>
            <w:tcW w:w="3433" w:type="dxa"/>
            <w:shd w:val="clear" w:color="auto" w:fill="DADFF6"/>
            <w:vAlign w:val="center"/>
          </w:tcPr>
          <w:p w14:paraId="0C739B5D" w14:textId="77777777" w:rsidR="00657DB0" w:rsidRPr="007132D5" w:rsidRDefault="00657DB0" w:rsidP="00657DB0">
            <w:pPr>
              <w:pStyle w:val="Tableheading"/>
              <w:rPr>
                <w:lang w:val="en-GB"/>
              </w:rPr>
            </w:pPr>
            <w:r w:rsidRPr="007132D5">
              <w:rPr>
                <w:lang w:val="en-GB"/>
              </w:rPr>
              <w:t>Operational Consequence</w:t>
            </w:r>
          </w:p>
        </w:tc>
      </w:tr>
      <w:tr w:rsidR="00657DB0" w:rsidRPr="007132D5" w14:paraId="5704E743" w14:textId="77777777" w:rsidTr="00657DB0">
        <w:trPr>
          <w:cantSplit/>
          <w:trHeight w:val="415"/>
        </w:trPr>
        <w:tc>
          <w:tcPr>
            <w:tcW w:w="2410" w:type="dxa"/>
            <w:shd w:val="clear" w:color="auto" w:fill="DADFF6"/>
            <w:vAlign w:val="center"/>
          </w:tcPr>
          <w:p w14:paraId="2B8BD8A3" w14:textId="77777777" w:rsidR="00657DB0" w:rsidRPr="007132D5" w:rsidRDefault="00657DB0" w:rsidP="00657DB0">
            <w:pPr>
              <w:pStyle w:val="Tableheading"/>
              <w:rPr>
                <w:lang w:val="en-GB"/>
              </w:rPr>
            </w:pPr>
            <w:r w:rsidRPr="007132D5">
              <w:rPr>
                <w:lang w:val="en-GB"/>
              </w:rPr>
              <w:t>Time to initiate tracks</w:t>
            </w:r>
          </w:p>
        </w:tc>
        <w:tc>
          <w:tcPr>
            <w:tcW w:w="3685" w:type="dxa"/>
            <w:vAlign w:val="center"/>
          </w:tcPr>
          <w:p w14:paraId="2F02AA3A" w14:textId="77777777" w:rsidR="00657DB0" w:rsidRPr="007132D5" w:rsidRDefault="00657DB0" w:rsidP="00657DB0">
            <w:pPr>
              <w:pStyle w:val="Tabletext"/>
            </w:pPr>
            <w:r w:rsidRPr="007132D5">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77777777" w:rsidR="00657DB0" w:rsidRPr="007132D5" w:rsidRDefault="00657DB0" w:rsidP="00657DB0">
            <w:pPr>
              <w:pStyle w:val="Tabletext"/>
            </w:pPr>
            <w:r w:rsidRPr="007132D5">
              <w:t>The design has to consider the trade-off between fast establishment of new tracks vs. the associated false track rate.</w:t>
            </w:r>
          </w:p>
        </w:tc>
      </w:tr>
      <w:tr w:rsidR="00657DB0" w:rsidRPr="007132D5" w14:paraId="4013458B" w14:textId="77777777" w:rsidTr="00657DB0">
        <w:trPr>
          <w:cantSplit/>
          <w:trHeight w:val="462"/>
        </w:trPr>
        <w:tc>
          <w:tcPr>
            <w:tcW w:w="2410" w:type="dxa"/>
            <w:shd w:val="clear" w:color="auto" w:fill="DADFF6"/>
            <w:vAlign w:val="center"/>
          </w:tcPr>
          <w:p w14:paraId="7228CE80" w14:textId="77777777" w:rsidR="00657DB0" w:rsidRPr="007132D5" w:rsidRDefault="00657DB0" w:rsidP="00657DB0">
            <w:pPr>
              <w:pStyle w:val="Tableheading"/>
              <w:rPr>
                <w:lang w:val="en-GB"/>
              </w:rPr>
            </w:pPr>
            <w:r w:rsidRPr="007132D5">
              <w:rPr>
                <w:lang w:val="en-GB"/>
              </w:rPr>
              <w:t>Probability of false  (confirmed) tracks</w:t>
            </w:r>
          </w:p>
        </w:tc>
        <w:tc>
          <w:tcPr>
            <w:tcW w:w="3685" w:type="dxa"/>
            <w:vAlign w:val="center"/>
          </w:tcPr>
          <w:p w14:paraId="22870A8D" w14:textId="77777777" w:rsidR="00657DB0" w:rsidRPr="007132D5" w:rsidRDefault="00657DB0" w:rsidP="00657DB0">
            <w:pPr>
              <w:pStyle w:val="Tabletext"/>
            </w:pPr>
            <w:r w:rsidRPr="007132D5">
              <w:t>This is dependent on clutter conditions, traffic density, sensor sensitivity, sensor resolution and the perceived need to detect and track very small targets – the acceptable rate should be specified per area per unit time.  Typical values might be 3 to 4 per hour although this is likely to conflict with a requirement for very small target detection.</w:t>
            </w:r>
          </w:p>
        </w:tc>
        <w:tc>
          <w:tcPr>
            <w:tcW w:w="3433" w:type="dxa"/>
            <w:vAlign w:val="center"/>
          </w:tcPr>
          <w:p w14:paraId="31AC750D" w14:textId="479C0B51" w:rsidR="00657DB0" w:rsidRPr="007132D5" w:rsidRDefault="00657DB0" w:rsidP="00657DB0">
            <w:pPr>
              <w:pStyle w:val="Tabletext"/>
            </w:pPr>
            <w:r w:rsidRPr="007132D5">
              <w:t xml:space="preserve">Displaying tracks which do not represent real targets will increase workload and may result in incorrect </w:t>
            </w:r>
            <w:del w:id="162" w:author="Steve Guest" w:date="2021-06-02T13:18:00Z">
              <w:r w:rsidRPr="007132D5" w:rsidDel="00EE4956">
                <w:delText>VTSO</w:delText>
              </w:r>
            </w:del>
            <w:ins w:id="163" w:author="Steve Guest" w:date="2021-06-02T13:18:00Z">
              <w:r w:rsidR="00EE4956">
                <w:t>VTS U</w:t>
              </w:r>
            </w:ins>
            <w:ins w:id="164" w:author="Steve Guest" w:date="2021-06-02T13:24:00Z">
              <w:r w:rsidR="001308FB">
                <w:t>ser</w:t>
              </w:r>
            </w:ins>
            <w:r w:rsidRPr="007132D5">
              <w:t xml:space="preserve"> actions being taken.</w:t>
            </w:r>
          </w:p>
        </w:tc>
      </w:tr>
      <w:tr w:rsidR="00657DB0" w:rsidRPr="007132D5" w14:paraId="69118CDA" w14:textId="77777777" w:rsidTr="00657DB0">
        <w:trPr>
          <w:cantSplit/>
          <w:trHeight w:val="462"/>
        </w:trPr>
        <w:tc>
          <w:tcPr>
            <w:tcW w:w="2410" w:type="dxa"/>
            <w:shd w:val="clear" w:color="auto" w:fill="DADFF6"/>
            <w:vAlign w:val="center"/>
          </w:tcPr>
          <w:p w14:paraId="3E5FCCD3" w14:textId="77777777" w:rsidR="00657DB0" w:rsidRPr="007132D5" w:rsidRDefault="00657DB0" w:rsidP="00657DB0">
            <w:pPr>
              <w:pStyle w:val="Tableheading"/>
              <w:rPr>
                <w:lang w:val="en-GB"/>
              </w:rPr>
            </w:pPr>
            <w:r w:rsidRPr="007132D5">
              <w:rPr>
                <w:lang w:val="en-GB"/>
              </w:rPr>
              <w:lastRenderedPageBreak/>
              <w:t>Average false track duration before termination</w:t>
            </w:r>
          </w:p>
        </w:tc>
        <w:tc>
          <w:tcPr>
            <w:tcW w:w="3685" w:type="dxa"/>
            <w:vAlign w:val="center"/>
          </w:tcPr>
          <w:p w14:paraId="7C4180A2" w14:textId="77777777" w:rsidR="00657DB0" w:rsidRPr="007132D5" w:rsidDel="00DC333B" w:rsidRDefault="00657DB0" w:rsidP="00657DB0">
            <w:pPr>
              <w:pStyle w:val="Tabletext"/>
            </w:pPr>
            <w:r w:rsidRPr="007132D5">
              <w:t>The tracker should react quickly to confirmed tracks which subsequently fail to exhibit reliable track behaviour.</w:t>
            </w:r>
          </w:p>
        </w:tc>
        <w:tc>
          <w:tcPr>
            <w:tcW w:w="3433" w:type="dxa"/>
            <w:vAlign w:val="center"/>
          </w:tcPr>
          <w:p w14:paraId="77F0B9B7" w14:textId="01AF027F" w:rsidR="00657DB0" w:rsidRPr="007132D5" w:rsidDel="00DC333B" w:rsidRDefault="00657DB0" w:rsidP="00657DB0">
            <w:pPr>
              <w:pStyle w:val="Tabletext"/>
            </w:pPr>
            <w:r w:rsidRPr="007132D5">
              <w:t xml:space="preserve">Continued display of tracks which do not represent real targets will increase workload and may result in incorrect </w:t>
            </w:r>
            <w:r w:rsidR="00EE4956">
              <w:t>VTS U</w:t>
            </w:r>
            <w:r w:rsidR="001308FB">
              <w:t>ser</w:t>
            </w:r>
            <w:r w:rsidRPr="007132D5">
              <w:t xml:space="preserve"> actions being taken.</w:t>
            </w:r>
          </w:p>
        </w:tc>
      </w:tr>
      <w:tr w:rsidR="00657DB0" w:rsidRPr="007132D5" w14:paraId="45C92731" w14:textId="77777777" w:rsidTr="00657DB0">
        <w:trPr>
          <w:cantSplit/>
          <w:trHeight w:val="462"/>
        </w:trPr>
        <w:tc>
          <w:tcPr>
            <w:tcW w:w="2410" w:type="dxa"/>
            <w:shd w:val="clear" w:color="auto" w:fill="DADFF6"/>
            <w:vAlign w:val="center"/>
          </w:tcPr>
          <w:p w14:paraId="61556C46" w14:textId="77777777" w:rsidR="00657DB0" w:rsidRPr="007132D5" w:rsidRDefault="00657DB0" w:rsidP="00657DB0">
            <w:pPr>
              <w:pStyle w:val="Tableheading"/>
              <w:rPr>
                <w:lang w:val="en-GB"/>
              </w:rPr>
            </w:pPr>
            <w:r w:rsidRPr="007132D5">
              <w:rPr>
                <w:lang w:val="en-GB"/>
              </w:rPr>
              <w:t>Probability of failure to confirm a genuine track</w:t>
            </w:r>
          </w:p>
        </w:tc>
        <w:tc>
          <w:tcPr>
            <w:tcW w:w="3685" w:type="dxa"/>
            <w:vAlign w:val="center"/>
          </w:tcPr>
          <w:p w14:paraId="2527948B" w14:textId="77777777" w:rsidR="00657DB0" w:rsidRPr="007132D5" w:rsidRDefault="00657DB0" w:rsidP="00657DB0">
            <w:pPr>
              <w:pStyle w:val="Tabletext"/>
            </w:pPr>
            <w:r w:rsidRPr="007132D5">
              <w:rPr>
                <w:caps/>
              </w:rPr>
              <w:t>T</w:t>
            </w:r>
            <w:r w:rsidRPr="007132D5">
              <w:t>he tracker performance in combination with the sensor network should minimise the probability of failing to establish a genuine track after the first reliable sensor observation.</w:t>
            </w:r>
          </w:p>
        </w:tc>
        <w:tc>
          <w:tcPr>
            <w:tcW w:w="3433" w:type="dxa"/>
            <w:vAlign w:val="center"/>
          </w:tcPr>
          <w:p w14:paraId="7A7A6D89" w14:textId="1C1116AB" w:rsidR="00657DB0" w:rsidRPr="007132D5" w:rsidRDefault="00657DB0" w:rsidP="00657DB0">
            <w:pPr>
              <w:pStyle w:val="Tabletext"/>
              <w:rPr>
                <w:caps/>
              </w:rPr>
            </w:pPr>
            <w:r w:rsidRPr="007132D5">
              <w:t xml:space="preserve">Delays to the establishment of a track will impact the traffic image and may result in incorrect </w:t>
            </w:r>
            <w:r w:rsidR="00EE4956">
              <w:t>VTS U</w:t>
            </w:r>
            <w:r w:rsidR="001308FB">
              <w:t>ser</w:t>
            </w:r>
            <w:r w:rsidRPr="007132D5">
              <w:t xml:space="preserve"> decisions.</w:t>
            </w:r>
          </w:p>
        </w:tc>
      </w:tr>
      <w:tr w:rsidR="00657DB0" w:rsidRPr="007132D5" w14:paraId="262ADD04" w14:textId="77777777" w:rsidTr="00657DB0">
        <w:trPr>
          <w:cantSplit/>
          <w:trHeight w:val="462"/>
        </w:trPr>
        <w:tc>
          <w:tcPr>
            <w:tcW w:w="2410" w:type="dxa"/>
            <w:shd w:val="clear" w:color="auto" w:fill="DADFF6"/>
            <w:vAlign w:val="center"/>
          </w:tcPr>
          <w:p w14:paraId="50F1578B" w14:textId="77777777" w:rsidR="00657DB0" w:rsidRPr="007132D5" w:rsidRDefault="00657DB0" w:rsidP="00657DB0">
            <w:pPr>
              <w:pStyle w:val="Tableheading"/>
              <w:rPr>
                <w:lang w:val="en-GB"/>
              </w:rPr>
            </w:pPr>
            <w:r w:rsidRPr="007132D5">
              <w:rPr>
                <w:lang w:val="en-GB"/>
              </w:rPr>
              <w:t>Probability of track loss</w:t>
            </w:r>
          </w:p>
        </w:tc>
        <w:tc>
          <w:tcPr>
            <w:tcW w:w="3685" w:type="dxa"/>
            <w:vAlign w:val="center"/>
          </w:tcPr>
          <w:p w14:paraId="55B85A0B" w14:textId="77777777" w:rsidR="00657DB0" w:rsidRPr="007132D5" w:rsidRDefault="00657DB0" w:rsidP="00657DB0">
            <w:pPr>
              <w:pStyle w:val="Tabletext"/>
            </w:pPr>
            <w:r w:rsidRPr="007132D5">
              <w:t>This concerns track continuity.  Assuming good sensor visibility of the target, the tracking function should provide reliable and accurate track updates over the entire life time of the track.</w:t>
            </w:r>
          </w:p>
        </w:tc>
        <w:tc>
          <w:tcPr>
            <w:tcW w:w="3433" w:type="dxa"/>
            <w:vAlign w:val="center"/>
          </w:tcPr>
          <w:p w14:paraId="1C633D14" w14:textId="77777777" w:rsidR="00657DB0" w:rsidRPr="007132D5" w:rsidRDefault="00657DB0" w:rsidP="00657DB0">
            <w:pPr>
              <w:pStyle w:val="Tabletext"/>
            </w:pPr>
            <w:r w:rsidRPr="007132D5">
              <w:t>Frequent track loss will lead to reduced confidence in the track measurement accuracy and the ability of the system to follow manoeuvring targets.  In congested traffic areas, this could be critical to safe vessel passage.</w:t>
            </w:r>
          </w:p>
        </w:tc>
      </w:tr>
      <w:tr w:rsidR="00657DB0" w:rsidRPr="007132D5" w14:paraId="1F29742A" w14:textId="77777777" w:rsidTr="00657DB0">
        <w:trPr>
          <w:cantSplit/>
          <w:trHeight w:val="462"/>
        </w:trPr>
        <w:tc>
          <w:tcPr>
            <w:tcW w:w="2410" w:type="dxa"/>
            <w:shd w:val="clear" w:color="auto" w:fill="DADFF6"/>
            <w:vAlign w:val="center"/>
          </w:tcPr>
          <w:p w14:paraId="556DB77F" w14:textId="77777777" w:rsidR="00657DB0" w:rsidRPr="007132D5" w:rsidRDefault="00657DB0" w:rsidP="00657DB0">
            <w:pPr>
              <w:pStyle w:val="Tableheading"/>
              <w:rPr>
                <w:lang w:val="en-GB"/>
              </w:rPr>
            </w:pPr>
            <w:r w:rsidRPr="007132D5">
              <w:rPr>
                <w:lang w:val="en-GB"/>
              </w:rPr>
              <w:t>Probability of successful management of two targets merging and then correctly splitting</w:t>
            </w:r>
          </w:p>
        </w:tc>
        <w:tc>
          <w:tcPr>
            <w:tcW w:w="3685" w:type="dxa"/>
            <w:vAlign w:val="center"/>
          </w:tcPr>
          <w:p w14:paraId="6D256331" w14:textId="77777777" w:rsidR="00657DB0" w:rsidRPr="007132D5" w:rsidDel="00DC333B" w:rsidRDefault="00657DB0" w:rsidP="00657DB0">
            <w:pPr>
              <w:pStyle w:val="Tabletext"/>
            </w:pPr>
            <w:r w:rsidRPr="007132D5">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12F9B741" w:rsidR="00657DB0" w:rsidRPr="007132D5" w:rsidDel="00DC333B" w:rsidRDefault="00657DB0" w:rsidP="00657DB0">
            <w:pPr>
              <w:pStyle w:val="Tabletext"/>
            </w:pPr>
            <w:r w:rsidRPr="007132D5">
              <w:t xml:space="preserve">The </w:t>
            </w:r>
            <w:r w:rsidR="00EE4956">
              <w:t>VTS U</w:t>
            </w:r>
            <w:r w:rsidR="001308FB">
              <w:t>ser</w:t>
            </w:r>
            <w:r w:rsidRPr="007132D5">
              <w:t xml:space="preserve"> needs to be presented with the best tracking information available before, during and after the merging event.</w:t>
            </w:r>
          </w:p>
        </w:tc>
      </w:tr>
      <w:tr w:rsidR="00657DB0" w:rsidRPr="007132D5" w14:paraId="244160DA" w14:textId="77777777" w:rsidTr="00657DB0">
        <w:trPr>
          <w:cantSplit/>
          <w:trHeight w:val="462"/>
        </w:trPr>
        <w:tc>
          <w:tcPr>
            <w:tcW w:w="2410" w:type="dxa"/>
            <w:shd w:val="clear" w:color="auto" w:fill="DADFF6"/>
            <w:vAlign w:val="center"/>
          </w:tcPr>
          <w:p w14:paraId="145A3D30" w14:textId="77777777" w:rsidR="00657DB0" w:rsidRPr="007132D5" w:rsidRDefault="00657DB0" w:rsidP="00657DB0">
            <w:pPr>
              <w:pStyle w:val="Tableheading"/>
              <w:rPr>
                <w:lang w:val="en-GB"/>
              </w:rPr>
            </w:pPr>
            <w:r w:rsidRPr="007132D5">
              <w:rPr>
                <w:rFonts w:cs="Arial"/>
                <w:lang w:val="en-GB" w:eastAsia="de-DE"/>
              </w:rPr>
              <w:t>Track identity swap rate</w:t>
            </w:r>
          </w:p>
        </w:tc>
        <w:tc>
          <w:tcPr>
            <w:tcW w:w="3685" w:type="dxa"/>
            <w:vAlign w:val="center"/>
          </w:tcPr>
          <w:p w14:paraId="64EA0A51" w14:textId="77777777" w:rsidR="00657DB0" w:rsidRPr="007132D5" w:rsidRDefault="00657DB0" w:rsidP="00657DB0">
            <w:pPr>
              <w:pStyle w:val="Tabletext"/>
            </w:pPr>
            <w:r w:rsidRPr="007132D5">
              <w:t>The tracker design should minimise the probability of track identities incorrectly swapping between two tracks (and ensure that incorrect swapping is quickly corrected).</w:t>
            </w:r>
          </w:p>
        </w:tc>
        <w:tc>
          <w:tcPr>
            <w:tcW w:w="3433" w:type="dxa"/>
            <w:vAlign w:val="center"/>
          </w:tcPr>
          <w:p w14:paraId="019AA1E4" w14:textId="6A275B51" w:rsidR="00657DB0" w:rsidRPr="007132D5" w:rsidRDefault="00657DB0" w:rsidP="00657DB0">
            <w:pPr>
              <w:pStyle w:val="Tabletext"/>
            </w:pPr>
            <w:r w:rsidRPr="007132D5">
              <w:t xml:space="preserve">The </w:t>
            </w:r>
            <w:r w:rsidR="00EE4956">
              <w:t>VTS U</w:t>
            </w:r>
            <w:r w:rsidR="001308FB">
              <w:t>ser</w:t>
            </w:r>
            <w:r w:rsidRPr="007132D5">
              <w:t xml:space="preserve"> needs to be presented with accurate and correctly associated tracking information against targets of interest.</w:t>
            </w:r>
          </w:p>
        </w:tc>
      </w:tr>
      <w:tr w:rsidR="00657DB0" w:rsidRPr="007132D5" w14:paraId="6FE74AB4" w14:textId="77777777" w:rsidTr="00657DB0">
        <w:trPr>
          <w:cantSplit/>
          <w:trHeight w:val="462"/>
        </w:trPr>
        <w:tc>
          <w:tcPr>
            <w:tcW w:w="2410" w:type="dxa"/>
            <w:shd w:val="clear" w:color="auto" w:fill="DADFF6"/>
            <w:vAlign w:val="center"/>
          </w:tcPr>
          <w:p w14:paraId="7B2D4770" w14:textId="77777777" w:rsidR="00657DB0" w:rsidRPr="007132D5" w:rsidRDefault="00657DB0" w:rsidP="00657DB0">
            <w:pPr>
              <w:pStyle w:val="Tableheading"/>
              <w:rPr>
                <w:rFonts w:cs="Arial"/>
                <w:lang w:val="en-GB" w:eastAsia="de-DE"/>
              </w:rPr>
            </w:pPr>
            <w:r w:rsidRPr="007132D5">
              <w:rPr>
                <w:rFonts w:cs="Arial"/>
                <w:lang w:val="en-GB" w:eastAsia="de-DE"/>
              </w:rPr>
              <w:t xml:space="preserve">The probability of multiple tracks being created from one target </w:t>
            </w:r>
          </w:p>
        </w:tc>
        <w:tc>
          <w:tcPr>
            <w:tcW w:w="3685" w:type="dxa"/>
            <w:vAlign w:val="center"/>
          </w:tcPr>
          <w:p w14:paraId="131A7A88" w14:textId="77777777" w:rsidR="00657DB0" w:rsidRPr="007132D5" w:rsidRDefault="00657DB0" w:rsidP="00657DB0">
            <w:pPr>
              <w:pStyle w:val="Tabletext"/>
            </w:pPr>
            <w:r w:rsidRPr="007132D5">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43B5BAF6" w:rsidR="00657DB0" w:rsidRPr="007132D5" w:rsidRDefault="00657DB0" w:rsidP="00657DB0">
            <w:pPr>
              <w:pStyle w:val="Tabletext"/>
            </w:pPr>
            <w:r w:rsidRPr="007132D5">
              <w:t xml:space="preserve">Presentation of multiple tracks, relating to a single large object, can create confusion and inappropriate </w:t>
            </w:r>
            <w:r w:rsidR="00EE4956">
              <w:t>VTS U</w:t>
            </w:r>
            <w:r w:rsidR="001308FB">
              <w:t>ser</w:t>
            </w:r>
            <w:r w:rsidRPr="007132D5">
              <w:t xml:space="preserve"> decision making.  The tracker should be able to identify group behaviour within plots and tracks and reduce these to a single track representing the large vessel.  The positional reference point for such a target needs to be understood and interpreted appropriately.</w:t>
            </w:r>
          </w:p>
        </w:tc>
      </w:tr>
      <w:tr w:rsidR="00657DB0" w:rsidRPr="007132D5" w14:paraId="5DB4A3CF" w14:textId="77777777" w:rsidTr="00657DB0">
        <w:trPr>
          <w:cantSplit/>
          <w:trHeight w:val="462"/>
        </w:trPr>
        <w:tc>
          <w:tcPr>
            <w:tcW w:w="2410" w:type="dxa"/>
            <w:shd w:val="clear" w:color="auto" w:fill="DADFF6"/>
            <w:vAlign w:val="center"/>
          </w:tcPr>
          <w:p w14:paraId="1729D168" w14:textId="77777777" w:rsidR="00657DB0" w:rsidRPr="007132D5" w:rsidRDefault="00657DB0" w:rsidP="00657DB0">
            <w:pPr>
              <w:pStyle w:val="Tableheading"/>
              <w:rPr>
                <w:lang w:val="en-GB"/>
              </w:rPr>
            </w:pPr>
            <w:r w:rsidRPr="007132D5">
              <w:rPr>
                <w:rFonts w:cs="Arial"/>
                <w:lang w:val="en-GB" w:eastAsia="de-DE"/>
              </w:rPr>
              <w:lastRenderedPageBreak/>
              <w:t>Latency of track update</w:t>
            </w:r>
          </w:p>
        </w:tc>
        <w:tc>
          <w:tcPr>
            <w:tcW w:w="3685" w:type="dxa"/>
            <w:vAlign w:val="center"/>
          </w:tcPr>
          <w:p w14:paraId="3A53398E" w14:textId="77777777" w:rsidR="00657DB0" w:rsidRPr="007132D5" w:rsidRDefault="00657DB0" w:rsidP="00657DB0">
            <w:pPr>
              <w:pStyle w:val="Tabletext"/>
            </w:pPr>
            <w:r w:rsidRPr="007132D5">
              <w:t>This parameter needs careful definition – time of sensor observation to track update (i.e. not including display function etc.).</w:t>
            </w:r>
          </w:p>
        </w:tc>
        <w:tc>
          <w:tcPr>
            <w:tcW w:w="3433" w:type="dxa"/>
            <w:vAlign w:val="center"/>
          </w:tcPr>
          <w:p w14:paraId="25D3CDF6" w14:textId="77777777" w:rsidR="00657DB0" w:rsidRPr="007132D5" w:rsidRDefault="00657DB0" w:rsidP="00657DB0">
            <w:pPr>
              <w:pStyle w:val="Tabletext"/>
            </w:pPr>
            <w:r w:rsidRPr="007132D5">
              <w:t>Minimal latency will provide a traffic image which is close to real time, but some latency is inevitable, especially when microwave links are included in the VTS network to link remote sensors sites to the VTS centre.  (Satellite AIS can also suffer significant and often unacceptable latency).</w:t>
            </w:r>
          </w:p>
          <w:p w14:paraId="499113E2" w14:textId="135F528E" w:rsidR="00657DB0" w:rsidRPr="007132D5" w:rsidRDefault="00657DB0" w:rsidP="00657DB0">
            <w:pPr>
              <w:pStyle w:val="Tabletext"/>
            </w:pPr>
            <w:r w:rsidRPr="007132D5">
              <w:t xml:space="preserve">Delays in presentation of the surface picture can lead to delayed awareness of the need for </w:t>
            </w:r>
            <w:r w:rsidR="00EE4956">
              <w:t>VTS U</w:t>
            </w:r>
            <w:r w:rsidR="001308FB">
              <w:t>ser</w:t>
            </w:r>
            <w:r w:rsidRPr="007132D5">
              <w:t xml:space="preserve"> action.</w:t>
            </w:r>
          </w:p>
        </w:tc>
      </w:tr>
      <w:tr w:rsidR="00657DB0" w:rsidRPr="007132D5" w14:paraId="6A39772D" w14:textId="77777777" w:rsidTr="00657DB0">
        <w:trPr>
          <w:cantSplit/>
          <w:trHeight w:val="462"/>
        </w:trPr>
        <w:tc>
          <w:tcPr>
            <w:tcW w:w="2410" w:type="dxa"/>
            <w:shd w:val="clear" w:color="auto" w:fill="DADFF6"/>
            <w:vAlign w:val="center"/>
          </w:tcPr>
          <w:p w14:paraId="75FD2CD0" w14:textId="77777777" w:rsidR="00657DB0" w:rsidRPr="007132D5" w:rsidRDefault="00657DB0" w:rsidP="00657DB0">
            <w:pPr>
              <w:pStyle w:val="Tableheading"/>
              <w:rPr>
                <w:rFonts w:cs="Arial"/>
                <w:lang w:val="en-GB" w:eastAsia="de-DE"/>
              </w:rPr>
            </w:pPr>
            <w:r w:rsidRPr="007132D5">
              <w:rPr>
                <w:rFonts w:cs="Arial"/>
                <w:lang w:val="en-GB" w:eastAsia="de-DE"/>
              </w:rPr>
              <w:t>Coasting period (before track termination)</w:t>
            </w:r>
          </w:p>
        </w:tc>
        <w:tc>
          <w:tcPr>
            <w:tcW w:w="3685" w:type="dxa"/>
            <w:vAlign w:val="center"/>
          </w:tcPr>
          <w:p w14:paraId="0CAD27FE" w14:textId="77777777" w:rsidR="00657DB0" w:rsidRPr="007132D5" w:rsidRDefault="00657DB0" w:rsidP="00657DB0">
            <w:pPr>
              <w:pStyle w:val="Tabletext"/>
              <w:rPr>
                <w:highlight w:val="yellow"/>
              </w:rPr>
            </w:pPr>
            <w:r w:rsidRPr="007132D5">
              <w:t>The time, measured from the last track update with an associated sensor measurement, to automatic track termination.</w:t>
            </w:r>
          </w:p>
        </w:tc>
        <w:tc>
          <w:tcPr>
            <w:tcW w:w="3433" w:type="dxa"/>
            <w:vAlign w:val="center"/>
          </w:tcPr>
          <w:p w14:paraId="69E3FBA2" w14:textId="77777777" w:rsidR="00657DB0" w:rsidRPr="007132D5" w:rsidRDefault="00657DB0" w:rsidP="00657DB0">
            <w:pPr>
              <w:pStyle w:val="Tabletext"/>
            </w:pPr>
            <w:r w:rsidRPr="007132D5">
              <w:t>Genuine target tracks do not just disappear (unless they are at the extremes of available sensor coverage) so the deletion of tracks is a trade-off between lost genuine tracks, prolonging of track seduction (e.g. onto clutter), and prolonging of incorrectly confirmed false tracks.</w:t>
            </w:r>
          </w:p>
        </w:tc>
      </w:tr>
    </w:tbl>
    <w:p w14:paraId="399DE6D2" w14:textId="77777777" w:rsidR="00657DB0" w:rsidRPr="007132D5" w:rsidRDefault="00657DB0" w:rsidP="00657DB0"/>
    <w:p w14:paraId="79ACC839" w14:textId="77777777" w:rsidR="00657DB0" w:rsidRPr="007132D5" w:rsidRDefault="00657DB0" w:rsidP="00657DB0">
      <w:pPr>
        <w:pStyle w:val="BodyText"/>
        <w:rPr>
          <w:rFonts w:cs="Arial"/>
          <w:lang w:eastAsia="de-DE"/>
        </w:rPr>
      </w:pPr>
      <w:r w:rsidRPr="007132D5">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6895EA70" w14:textId="1D684137" w:rsidR="009F081F" w:rsidRDefault="00172D0F" w:rsidP="00725CCA">
      <w:pPr>
        <w:pStyle w:val="Heading2"/>
      </w:pPr>
      <w:bookmarkStart w:id="165" w:name="_Toc77847770"/>
      <w:r>
        <w:t xml:space="preserve">Ship visit </w:t>
      </w:r>
      <w:r w:rsidR="00922307">
        <w:t xml:space="preserve">and VTS Data </w:t>
      </w:r>
      <w:r w:rsidR="00007A1C">
        <w:t>Management</w:t>
      </w:r>
      <w:bookmarkEnd w:id="165"/>
    </w:p>
    <w:p w14:paraId="5A4FBB87" w14:textId="77777777" w:rsidR="009F081F" w:rsidRPr="009F081F" w:rsidRDefault="009F081F" w:rsidP="009F081F">
      <w:pPr>
        <w:pStyle w:val="Heading1separatationline"/>
      </w:pPr>
    </w:p>
    <w:p w14:paraId="3CED2792" w14:textId="15C96775" w:rsidR="00BF061A" w:rsidRDefault="00BF061A" w:rsidP="00BF061A">
      <w:pPr>
        <w:pStyle w:val="BodyText"/>
        <w:rPr>
          <w:lang w:eastAsia="de-DE"/>
        </w:rPr>
      </w:pPr>
      <w:r>
        <w:rPr>
          <w:lang w:eastAsia="de-DE"/>
        </w:rPr>
        <w:t xml:space="preserve">The data held in a VTS system is often important when </w:t>
      </w:r>
      <w:r w:rsidRPr="000D1C37">
        <w:rPr>
          <w:lang w:eastAsia="de-DE"/>
        </w:rPr>
        <w:t>manag</w:t>
      </w:r>
      <w:r>
        <w:rPr>
          <w:lang w:eastAsia="de-DE"/>
        </w:rPr>
        <w:t xml:space="preserve">ing </w:t>
      </w:r>
      <w:r w:rsidRPr="000D1C37">
        <w:rPr>
          <w:lang w:eastAsia="de-DE"/>
        </w:rPr>
        <w:t>processes for ship</w:t>
      </w:r>
      <w:r>
        <w:rPr>
          <w:lang w:eastAsia="de-DE"/>
        </w:rPr>
        <w:t xml:space="preserve"> visits or transits through a VTS area.  Often referred to as </w:t>
      </w:r>
      <w:r w:rsidR="00007A1C">
        <w:rPr>
          <w:lang w:eastAsia="de-DE"/>
        </w:rPr>
        <w:t xml:space="preserve">a Management Information System for ports or transits </w:t>
      </w:r>
      <w:r w:rsidR="00922307">
        <w:rPr>
          <w:lang w:eastAsia="de-DE"/>
        </w:rPr>
        <w:t>this database</w:t>
      </w:r>
      <w:r>
        <w:rPr>
          <w:lang w:eastAsia="de-DE"/>
        </w:rPr>
        <w:t xml:space="preserve"> </w:t>
      </w:r>
      <w:r w:rsidR="00675F1C">
        <w:rPr>
          <w:lang w:eastAsia="de-DE"/>
        </w:rPr>
        <w:t>supports</w:t>
      </w:r>
      <w:r>
        <w:rPr>
          <w:lang w:eastAsia="de-DE"/>
        </w:rPr>
        <w:t xml:space="preserve"> a workflow for the planning, utilisation and recording of the resources allocated to a ship’s visit.  </w:t>
      </w:r>
      <w:r w:rsidR="00675F1C">
        <w:rPr>
          <w:lang w:eastAsia="de-DE"/>
        </w:rPr>
        <w:t xml:space="preserve">When integrated with the VTS system, it should receive real-time updates of the progress and status of the ship visit.  </w:t>
      </w:r>
      <w:r>
        <w:rPr>
          <w:lang w:eastAsia="de-DE"/>
        </w:rPr>
        <w:t>Typical</w:t>
      </w:r>
      <w:r w:rsidR="00675F1C">
        <w:rPr>
          <w:lang w:eastAsia="de-DE"/>
        </w:rPr>
        <w:t>ly, the</w:t>
      </w:r>
      <w:r>
        <w:rPr>
          <w:lang w:eastAsia="de-DE"/>
        </w:rPr>
        <w:t xml:space="preserve"> </w:t>
      </w:r>
      <w:r w:rsidR="00675F1C">
        <w:rPr>
          <w:lang w:eastAsia="de-DE"/>
        </w:rPr>
        <w:t xml:space="preserve">database may include the following </w:t>
      </w:r>
      <w:r>
        <w:rPr>
          <w:lang w:eastAsia="de-DE"/>
        </w:rPr>
        <w:t>resources</w:t>
      </w:r>
      <w:r w:rsidR="00675F1C">
        <w:rPr>
          <w:lang w:eastAsia="de-DE"/>
        </w:rPr>
        <w:t xml:space="preserve">; </w:t>
      </w:r>
      <w:r>
        <w:rPr>
          <w:lang w:eastAsia="de-DE"/>
        </w:rPr>
        <w:t>Pilots, Tugs, Berths, Linesmen, Waste facilities and other services that may</w:t>
      </w:r>
      <w:r w:rsidR="008E2761">
        <w:rPr>
          <w:lang w:eastAsia="de-DE"/>
        </w:rPr>
        <w:t xml:space="preserve"> </w:t>
      </w:r>
      <w:r>
        <w:rPr>
          <w:lang w:eastAsia="de-DE"/>
        </w:rPr>
        <w:t>be provided to safely and efficiently handle a ship during a visit or transit.</w:t>
      </w:r>
    </w:p>
    <w:p w14:paraId="7113EAE5" w14:textId="0665B03F" w:rsidR="00BF061A" w:rsidRDefault="00BF061A" w:rsidP="00BF061A">
      <w:pPr>
        <w:pStyle w:val="BodyText"/>
        <w:rPr>
          <w:lang w:eastAsia="de-DE"/>
        </w:rPr>
      </w:pPr>
      <w:r>
        <w:rPr>
          <w:lang w:eastAsia="de-DE"/>
        </w:rPr>
        <w:t>The database may provide information that enhances the VTS traffic image such as showing when a Pilot is on board a ship. The database i</w:t>
      </w:r>
      <w:r w:rsidR="008E2761">
        <w:rPr>
          <w:lang w:eastAsia="de-DE"/>
        </w:rPr>
        <w:t>s</w:t>
      </w:r>
      <w:r>
        <w:rPr>
          <w:lang w:eastAsia="de-DE"/>
        </w:rPr>
        <w:t xml:space="preserve"> often a critical source of data that may need to be validated for generating statistical reports such as the utilisation</w:t>
      </w:r>
      <w:r w:rsidRPr="00690EF7">
        <w:rPr>
          <w:lang w:eastAsia="de-DE"/>
        </w:rPr>
        <w:t xml:space="preserve"> </w:t>
      </w:r>
      <w:r>
        <w:rPr>
          <w:lang w:eastAsia="de-DE"/>
        </w:rPr>
        <w:t>of resources during a configurable time period and for invoicing.</w:t>
      </w:r>
    </w:p>
    <w:p w14:paraId="242751BF" w14:textId="0E2A0679" w:rsidR="00BF061A" w:rsidRDefault="00BF061A" w:rsidP="00BF061A">
      <w:pPr>
        <w:pStyle w:val="BodyText"/>
        <w:rPr>
          <w:lang w:eastAsia="de-DE"/>
        </w:rPr>
      </w:pPr>
      <w:r>
        <w:rPr>
          <w:lang w:eastAsia="de-DE"/>
        </w:rPr>
        <w:t xml:space="preserve">When specifying the requirements, the VTS Provider should consider their specific workflow/process when managing a ship visit.  This is workflow/process is often stated in the </w:t>
      </w:r>
      <w:r w:rsidR="008E2761">
        <w:rPr>
          <w:lang w:eastAsia="de-DE"/>
        </w:rPr>
        <w:t>VTS Providers</w:t>
      </w:r>
      <w:r>
        <w:rPr>
          <w:lang w:eastAsia="de-DE"/>
        </w:rPr>
        <w:t xml:space="preserve"> Standard Operating Procedures</w:t>
      </w:r>
      <w:r w:rsidR="008E2761">
        <w:rPr>
          <w:lang w:eastAsia="de-DE"/>
        </w:rPr>
        <w:t xml:space="preserve">, VTS User Guideline </w:t>
      </w:r>
      <w:r>
        <w:rPr>
          <w:lang w:eastAsia="de-DE"/>
        </w:rPr>
        <w:t xml:space="preserve">or </w:t>
      </w:r>
      <w:r w:rsidR="00272094">
        <w:rPr>
          <w:lang w:eastAsia="de-DE"/>
        </w:rPr>
        <w:t xml:space="preserve">the relevant </w:t>
      </w:r>
      <w:r w:rsidR="008E2761">
        <w:rPr>
          <w:lang w:eastAsia="de-DE"/>
        </w:rPr>
        <w:t>s</w:t>
      </w:r>
      <w:r>
        <w:rPr>
          <w:lang w:eastAsia="de-DE"/>
        </w:rPr>
        <w:t xml:space="preserve">afety </w:t>
      </w:r>
      <w:r w:rsidR="008E2761">
        <w:rPr>
          <w:lang w:eastAsia="de-DE"/>
        </w:rPr>
        <w:t>m</w:t>
      </w:r>
      <w:r>
        <w:rPr>
          <w:lang w:eastAsia="de-DE"/>
        </w:rPr>
        <w:t xml:space="preserve">anagement </w:t>
      </w:r>
      <w:r w:rsidR="008E2761">
        <w:rPr>
          <w:lang w:eastAsia="de-DE"/>
        </w:rPr>
        <w:t>s</w:t>
      </w:r>
      <w:r>
        <w:rPr>
          <w:lang w:eastAsia="de-DE"/>
        </w:rPr>
        <w:t>ystem.</w:t>
      </w:r>
    </w:p>
    <w:p w14:paraId="5B4D38D9" w14:textId="5C583312" w:rsidR="00657DB0" w:rsidRPr="007132D5" w:rsidRDefault="00657DB0" w:rsidP="00657DB0">
      <w:pPr>
        <w:pStyle w:val="BodyText"/>
      </w:pPr>
      <w:r w:rsidRPr="007132D5">
        <w:t>T</w:t>
      </w:r>
      <w:r w:rsidR="00BF061A">
        <w:t>he t</w:t>
      </w:r>
      <w:r w:rsidRPr="007132D5">
        <w:t xml:space="preserve">ypes of </w:t>
      </w:r>
      <w:r w:rsidR="00BF061A">
        <w:t xml:space="preserve">data typically </w:t>
      </w:r>
      <w:r w:rsidRPr="007132D5">
        <w:t>may include:</w:t>
      </w:r>
    </w:p>
    <w:p w14:paraId="3C8AB4E0" w14:textId="6BB03BE4" w:rsidR="00657DB0" w:rsidRPr="007132D5" w:rsidRDefault="00657DB0" w:rsidP="00657DB0">
      <w:pPr>
        <w:pStyle w:val="Bullet1"/>
      </w:pPr>
      <w:r>
        <w:t>v</w:t>
      </w:r>
      <w:r w:rsidRPr="007132D5">
        <w:t xml:space="preserve">oyage </w:t>
      </w:r>
      <w:r>
        <w:t>d</w:t>
      </w:r>
      <w:r w:rsidRPr="007132D5">
        <w:t>ata;</w:t>
      </w:r>
    </w:p>
    <w:p w14:paraId="5AB7CB6D" w14:textId="77777777" w:rsidR="006D7EC7" w:rsidRDefault="006D7EC7" w:rsidP="00657DB0">
      <w:pPr>
        <w:pStyle w:val="Bullet1"/>
      </w:pPr>
      <w:r>
        <w:t>cargo data;</w:t>
      </w:r>
    </w:p>
    <w:p w14:paraId="3049B943" w14:textId="5191A019" w:rsidR="00657DB0" w:rsidRPr="007132D5" w:rsidRDefault="00657DB0" w:rsidP="00657DB0">
      <w:pPr>
        <w:pStyle w:val="Bullet1"/>
      </w:pPr>
      <w:r>
        <w:lastRenderedPageBreak/>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614ED950" w:rsidR="00657DB0" w:rsidRPr="007132D5" w:rsidRDefault="00657DB0" w:rsidP="00657DB0">
      <w:pPr>
        <w:pStyle w:val="Bullet1"/>
      </w:pPr>
      <w:r>
        <w:t>c</w:t>
      </w:r>
      <w:r w:rsidRPr="007132D5">
        <w:t xml:space="preserve">ontact </w:t>
      </w:r>
      <w:r>
        <w:t>d</w:t>
      </w:r>
      <w:r w:rsidRPr="007132D5">
        <w:t>ata;</w:t>
      </w:r>
    </w:p>
    <w:p w14:paraId="533F1C7C" w14:textId="038F6552" w:rsidR="00657DB0" w:rsidRPr="007132D5" w:rsidRDefault="00657DB0" w:rsidP="00657DB0">
      <w:pPr>
        <w:pStyle w:val="Bullet1"/>
      </w:pPr>
      <w:r>
        <w:t>p</w:t>
      </w:r>
      <w:r w:rsidRPr="007132D5">
        <w:t xml:space="preserve">ilots and </w:t>
      </w:r>
      <w:r>
        <w:t>t</w:t>
      </w:r>
      <w:r w:rsidRPr="007132D5">
        <w:t>ugs</w:t>
      </w:r>
      <w:r w:rsidR="00BF061A">
        <w:t xml:space="preserve"> data</w:t>
      </w:r>
      <w:r w:rsidRPr="007132D5">
        <w:t>;</w:t>
      </w:r>
    </w:p>
    <w:p w14:paraId="37349B56" w14:textId="41E31FA9" w:rsidR="00657DB0" w:rsidRPr="007132D5" w:rsidRDefault="00657DB0" w:rsidP="00657DB0">
      <w:pPr>
        <w:pStyle w:val="Bullet1"/>
      </w:pPr>
      <w:r>
        <w:t>b</w:t>
      </w:r>
      <w:r w:rsidRPr="007132D5">
        <w:t>erths</w:t>
      </w:r>
      <w:r w:rsidR="00BF061A">
        <w:t xml:space="preserve"> data</w:t>
      </w:r>
      <w:r w:rsidRPr="007132D5">
        <w:t>;</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53348E19" w:rsidR="00657DB0" w:rsidRPr="007132D5" w:rsidRDefault="00657DB0" w:rsidP="00657DB0">
      <w:pPr>
        <w:pStyle w:val="Bullet1"/>
      </w:pPr>
      <w:r>
        <w:t>l</w:t>
      </w:r>
      <w:r w:rsidRPr="007132D5">
        <w:t xml:space="preserve">ocal </w:t>
      </w:r>
      <w:r>
        <w:t>h</w:t>
      </w:r>
      <w:r w:rsidRPr="007132D5">
        <w:t>azards</w:t>
      </w:r>
      <w:r w:rsidR="00BF061A">
        <w:t xml:space="preserve"> data</w:t>
      </w:r>
      <w:r w:rsidRPr="007132D5">
        <w:t>;</w:t>
      </w:r>
    </w:p>
    <w:p w14:paraId="64187B53" w14:textId="5A5DCE12" w:rsidR="00657DB0" w:rsidRPr="007132D5" w:rsidRDefault="00657DB0" w:rsidP="00657DB0">
      <w:pPr>
        <w:pStyle w:val="Bullet1"/>
      </w:pPr>
      <w:r w:rsidRPr="007132D5">
        <w:t xml:space="preserve">VTS Equipment </w:t>
      </w:r>
      <w:r w:rsidR="00BF061A">
        <w:t xml:space="preserve">data such as </w:t>
      </w:r>
      <w:r>
        <w:t>s</w:t>
      </w:r>
      <w:r w:rsidRPr="007132D5">
        <w:t xml:space="preserve">tatus, </w:t>
      </w:r>
      <w:r>
        <w:t>b</w:t>
      </w:r>
      <w:r w:rsidRPr="007132D5">
        <w:t xml:space="preserve">uild </w:t>
      </w:r>
      <w:r>
        <w:t>s</w:t>
      </w:r>
      <w:r w:rsidRPr="007132D5">
        <w:t xml:space="preserve">tate, </w:t>
      </w:r>
      <w:r>
        <w:t>v</w:t>
      </w:r>
      <w:r w:rsidRPr="007132D5">
        <w:t>ersion</w:t>
      </w:r>
      <w:r w:rsidR="00BF061A">
        <w:t>, faults, spares, maintenance</w:t>
      </w:r>
      <w:r w:rsidRPr="007132D5">
        <w:t>;</w:t>
      </w:r>
    </w:p>
    <w:p w14:paraId="3FA726DB" w14:textId="69ACF68F" w:rsidR="00B87D90" w:rsidRDefault="00B87D90" w:rsidP="00657DB0">
      <w:pPr>
        <w:pStyle w:val="Bullet1"/>
      </w:pPr>
      <w:r>
        <w:t>Shore-based p</w:t>
      </w:r>
      <w:r w:rsidR="00657DB0" w:rsidRPr="007132D5">
        <w:t>ersonnel</w:t>
      </w:r>
      <w:r w:rsidR="00BF061A">
        <w:t xml:space="preserve"> (VTS Users, </w:t>
      </w:r>
      <w:r w:rsidR="00BF061A">
        <w:rPr>
          <w:lang w:eastAsia="de-DE"/>
        </w:rPr>
        <w:t>Pilots, Tugs, Linesmen, etc</w:t>
      </w:r>
      <w:r w:rsidR="00BF061A">
        <w:t>) data</w:t>
      </w:r>
      <w:r>
        <w:t>, which may be subject to privacy considerations;</w:t>
      </w:r>
    </w:p>
    <w:p w14:paraId="328BD3F0" w14:textId="5D9A1FA7" w:rsidR="00657DB0" w:rsidRPr="007132D5" w:rsidRDefault="00B87D90" w:rsidP="00657DB0">
      <w:pPr>
        <w:pStyle w:val="Bullet1"/>
      </w:pPr>
      <w:r>
        <w:t>Other service data</w:t>
      </w:r>
      <w:r w:rsidR="00657DB0" w:rsidRPr="007132D5">
        <w:t>.</w:t>
      </w:r>
    </w:p>
    <w:p w14:paraId="394E5AE1" w14:textId="500BBEEB" w:rsidR="00657DB0" w:rsidRDefault="00657DB0" w:rsidP="00657DB0">
      <w:pPr>
        <w:pStyle w:val="BodyText"/>
        <w:rPr>
          <w:lang w:eastAsia="de-DE"/>
        </w:rPr>
      </w:pPr>
      <w:r w:rsidRPr="007132D5">
        <w:rPr>
          <w:lang w:eastAsia="de-DE"/>
        </w:rPr>
        <w:t xml:space="preserve">It may be appropriate to integrate </w:t>
      </w:r>
      <w:r w:rsidR="00A0596F">
        <w:rPr>
          <w:lang w:eastAsia="de-DE"/>
        </w:rPr>
        <w:t xml:space="preserve">the </w:t>
      </w:r>
      <w:r w:rsidR="00B87D90">
        <w:rPr>
          <w:lang w:eastAsia="de-DE"/>
        </w:rPr>
        <w:t>d</w:t>
      </w:r>
      <w:r w:rsidR="00A0596F">
        <w:rPr>
          <w:lang w:eastAsia="de-DE"/>
        </w:rPr>
        <w:t>atabase with the VTS provider’s invoicing system</w:t>
      </w:r>
      <w:r w:rsidRPr="007132D5">
        <w:rPr>
          <w:lang w:eastAsia="de-DE"/>
        </w:rPr>
        <w:t xml:space="preserve"> to automate </w:t>
      </w:r>
      <w:r w:rsidR="00A0596F">
        <w:rPr>
          <w:lang w:eastAsia="de-DE"/>
        </w:rPr>
        <w:t>the collection of all chargeable services related to the ship’s visit</w:t>
      </w:r>
      <w:r w:rsidRPr="007132D5">
        <w:rPr>
          <w:lang w:eastAsia="de-DE"/>
        </w:rPr>
        <w:t xml:space="preserve"> to facilitate account management by systems associated with the port </w:t>
      </w:r>
      <w:r w:rsidR="00A0596F">
        <w:rPr>
          <w:lang w:eastAsia="de-DE"/>
        </w:rPr>
        <w:t xml:space="preserve">finances </w:t>
      </w:r>
      <w:r w:rsidRPr="007132D5">
        <w:rPr>
          <w:lang w:eastAsia="de-DE"/>
        </w:rPr>
        <w:t>(i.e. not directly associated with VTS operations).</w:t>
      </w:r>
    </w:p>
    <w:p w14:paraId="47C5DCC9" w14:textId="488C62A9" w:rsidR="00CB6187" w:rsidRDefault="00CB6187" w:rsidP="00CB6187">
      <w:pPr>
        <w:pStyle w:val="Heading2"/>
        <w:ind w:left="576" w:hanging="576"/>
        <w:rPr>
          <w:rFonts w:eastAsiaTheme="minorHAnsi"/>
        </w:rPr>
      </w:pPr>
      <w:bookmarkStart w:id="166" w:name="_Toc77847771"/>
      <w:r>
        <w:rPr>
          <w:rFonts w:eastAsiaTheme="minorHAnsi"/>
        </w:rPr>
        <w:t>Recording</w:t>
      </w:r>
      <w:r w:rsidR="00A664CC">
        <w:rPr>
          <w:rFonts w:eastAsiaTheme="minorHAnsi"/>
        </w:rPr>
        <w:t xml:space="preserve"> and </w:t>
      </w:r>
      <w:r>
        <w:rPr>
          <w:rFonts w:eastAsiaTheme="minorHAnsi"/>
        </w:rPr>
        <w:t>Archiving</w:t>
      </w:r>
      <w:bookmarkEnd w:id="166"/>
    </w:p>
    <w:p w14:paraId="63B2FA7D" w14:textId="77777777" w:rsidR="00470F47" w:rsidRPr="009F081F" w:rsidRDefault="00470F47" w:rsidP="00470F47">
      <w:pPr>
        <w:pStyle w:val="Heading1separatationline"/>
      </w:pPr>
    </w:p>
    <w:p w14:paraId="447F2A8B" w14:textId="08469510" w:rsidR="00752DD2" w:rsidRDefault="00752DD2" w:rsidP="00752DD2">
      <w:pPr>
        <w:pStyle w:val="CommentText"/>
        <w:rPr>
          <w:sz w:val="22"/>
        </w:rPr>
      </w:pPr>
      <w:r w:rsidRPr="009674E9">
        <w:rPr>
          <w:sz w:val="22"/>
        </w:rPr>
        <w:t xml:space="preserve">The recording of real-time data and vessel activity as seen and heard by VTS personnel is a critical component of the VTS System design so that a consistently accurate replay of events can be reproduced. These recordings serve multiple purposes, which can include but are not necessarily limited to quality assurance, procedural review, </w:t>
      </w:r>
      <w:r w:rsidR="00F40397" w:rsidRPr="009674E9">
        <w:rPr>
          <w:sz w:val="22"/>
        </w:rPr>
        <w:t>incident</w:t>
      </w:r>
      <w:r w:rsidRPr="009674E9">
        <w:rPr>
          <w:sz w:val="22"/>
        </w:rPr>
        <w:t xml:space="preserve"> investigation, training, and legal court documentation.</w:t>
      </w:r>
    </w:p>
    <w:p w14:paraId="16D12B01" w14:textId="77777777" w:rsidR="009674E9" w:rsidRDefault="009674E9" w:rsidP="00752DD2">
      <w:pPr>
        <w:pStyle w:val="CommentText"/>
        <w:rPr>
          <w:sz w:val="22"/>
        </w:rPr>
      </w:pPr>
    </w:p>
    <w:p w14:paraId="10B8E1F5" w14:textId="6312A4D0" w:rsidR="00D664CC" w:rsidRDefault="00D664CC" w:rsidP="00F40397">
      <w:pPr>
        <w:pStyle w:val="CommentText"/>
        <w:rPr>
          <w:sz w:val="22"/>
        </w:rPr>
      </w:pPr>
      <w:r>
        <w:rPr>
          <w:sz w:val="22"/>
        </w:rPr>
        <w:t>Recording of sensor data, voice communications, the traffic image, and other elements as required by the VTS provider should occur automatically and the replay of recordings should not interfere with ongoing VTS personnel responsibilities, nor require recording facilities to be paused while recordings are being retrieved, compiled, or removed from the system for archiving.</w:t>
      </w:r>
    </w:p>
    <w:p w14:paraId="51FEB8A4" w14:textId="77777777" w:rsidR="00801997" w:rsidRDefault="00801997" w:rsidP="00F40397">
      <w:pPr>
        <w:pStyle w:val="CommentText"/>
        <w:rPr>
          <w:sz w:val="22"/>
        </w:rPr>
      </w:pPr>
    </w:p>
    <w:p w14:paraId="73648843" w14:textId="7D8771AB" w:rsidR="00911303" w:rsidRPr="009674E9" w:rsidRDefault="00801997" w:rsidP="00F40397">
      <w:pPr>
        <w:pStyle w:val="CommentText"/>
        <w:rPr>
          <w:sz w:val="22"/>
        </w:rPr>
      </w:pPr>
      <w:r>
        <w:rPr>
          <w:sz w:val="22"/>
        </w:rPr>
        <w:t>I</w:t>
      </w:r>
      <w:r w:rsidR="00911303" w:rsidRPr="009674E9">
        <w:rPr>
          <w:sz w:val="22"/>
        </w:rPr>
        <w:t>t is recommended that the VTS system has the capacity for recording a minimum of thirty (30) days activity</w:t>
      </w:r>
      <w:r w:rsidR="00F3241D" w:rsidRPr="009674E9">
        <w:rPr>
          <w:sz w:val="22"/>
        </w:rPr>
        <w:t>.</w:t>
      </w:r>
      <w:r w:rsidR="008E6403">
        <w:rPr>
          <w:sz w:val="22"/>
        </w:rPr>
        <w:t xml:space="preserve"> </w:t>
      </w:r>
      <w:r w:rsidR="00F3241D" w:rsidRPr="009674E9">
        <w:rPr>
          <w:sz w:val="22"/>
        </w:rPr>
        <w:t xml:space="preserve"> The need for archiving data </w:t>
      </w:r>
      <w:r w:rsidR="008E6403">
        <w:rPr>
          <w:sz w:val="22"/>
        </w:rPr>
        <w:t xml:space="preserve">to separate external media </w:t>
      </w:r>
      <w:r w:rsidR="00F3241D" w:rsidRPr="009674E9">
        <w:rPr>
          <w:sz w:val="22"/>
        </w:rPr>
        <w:t xml:space="preserve">should be derived from operational procedures, with appropriate storage </w:t>
      </w:r>
      <w:r w:rsidR="008E6403">
        <w:rPr>
          <w:sz w:val="22"/>
        </w:rPr>
        <w:t xml:space="preserve">devices </w:t>
      </w:r>
      <w:r w:rsidR="00F3241D" w:rsidRPr="009674E9">
        <w:rPr>
          <w:sz w:val="22"/>
        </w:rPr>
        <w:t xml:space="preserve">considered for the type of data being stored, resolution quality (if applicable), any </w:t>
      </w:r>
      <w:r w:rsidR="00D664CC" w:rsidRPr="009674E9">
        <w:rPr>
          <w:sz w:val="22"/>
        </w:rPr>
        <w:t xml:space="preserve">legal </w:t>
      </w:r>
      <w:r w:rsidR="00F3241D" w:rsidRPr="009674E9">
        <w:rPr>
          <w:sz w:val="22"/>
        </w:rPr>
        <w:t>security requirements</w:t>
      </w:r>
      <w:r w:rsidR="00D664CC" w:rsidRPr="009674E9">
        <w:rPr>
          <w:sz w:val="22"/>
        </w:rPr>
        <w:t xml:space="preserve"> necessary to keep the data secure and free from tampering,</w:t>
      </w:r>
      <w:r w:rsidR="00F3241D" w:rsidRPr="009674E9">
        <w:rPr>
          <w:sz w:val="22"/>
        </w:rPr>
        <w:t xml:space="preserve"> and </w:t>
      </w:r>
      <w:r w:rsidR="00D664CC" w:rsidRPr="009674E9">
        <w:rPr>
          <w:sz w:val="22"/>
        </w:rPr>
        <w:t xml:space="preserve">the </w:t>
      </w:r>
      <w:r w:rsidR="00F3241D" w:rsidRPr="009674E9">
        <w:rPr>
          <w:sz w:val="22"/>
        </w:rPr>
        <w:t>period of time the data is required to be kept.</w:t>
      </w:r>
    </w:p>
    <w:p w14:paraId="4ABD04A7" w14:textId="77777777" w:rsidR="00A664CC" w:rsidRDefault="00A664CC" w:rsidP="000E4C51">
      <w:pPr>
        <w:pStyle w:val="BodyText"/>
        <w:spacing w:line="216" w:lineRule="exact"/>
        <w:rPr>
          <w:lang w:eastAsia="de-DE"/>
        </w:rPr>
      </w:pPr>
    </w:p>
    <w:p w14:paraId="0176E138" w14:textId="0B2CA4DA" w:rsidR="000E4C51" w:rsidRPr="00F80152" w:rsidRDefault="000E4C51" w:rsidP="000E4C51">
      <w:pPr>
        <w:pStyle w:val="BodyText"/>
        <w:spacing w:line="216" w:lineRule="exact"/>
        <w:rPr>
          <w:lang w:eastAsia="de-DE"/>
        </w:rPr>
      </w:pPr>
      <w:r w:rsidRPr="008E6403">
        <w:rPr>
          <w:lang w:eastAsia="de-DE"/>
        </w:rPr>
        <w:t xml:space="preserve">Details about the </w:t>
      </w:r>
      <w:r w:rsidR="00A664CC">
        <w:rPr>
          <w:lang w:eastAsia="de-DE"/>
        </w:rPr>
        <w:t>Replay</w:t>
      </w:r>
      <w:r w:rsidRPr="008E6403">
        <w:rPr>
          <w:lang w:eastAsia="de-DE"/>
        </w:rPr>
        <w:t xml:space="preserve"> function is provided in Chapter </w:t>
      </w:r>
      <w:r w:rsidR="00A664CC">
        <w:rPr>
          <w:lang w:eastAsia="de-DE"/>
        </w:rPr>
        <w:t>2.3.10</w:t>
      </w:r>
      <w:r w:rsidRPr="008E6403">
        <w:rPr>
          <w:lang w:eastAsia="de-DE"/>
        </w:rPr>
        <w:t xml:space="preserve"> – </w:t>
      </w:r>
      <w:r w:rsidR="00A664CC">
        <w:rPr>
          <w:lang w:eastAsia="de-DE"/>
        </w:rPr>
        <w:t xml:space="preserve">Replay in this </w:t>
      </w:r>
      <w:r w:rsidRPr="008E6403">
        <w:rPr>
          <w:lang w:eastAsia="de-DE"/>
        </w:rPr>
        <w:t>Guideline.</w:t>
      </w:r>
    </w:p>
    <w:p w14:paraId="3CFEEE45" w14:textId="4BF19F49" w:rsidR="00470F47" w:rsidRPr="007132D5" w:rsidDel="00172D0F" w:rsidRDefault="00470F47" w:rsidP="00657DB0">
      <w:pPr>
        <w:pStyle w:val="BodyText"/>
        <w:rPr>
          <w:del w:id="167" w:author="Steve Guest" w:date="2021-06-17T12:40:00Z"/>
          <w:lang w:eastAsia="de-DE"/>
        </w:rPr>
      </w:pPr>
    </w:p>
    <w:p w14:paraId="0E014887" w14:textId="5BC92F81" w:rsidR="00815172" w:rsidRPr="007132D5" w:rsidRDefault="00815172" w:rsidP="00815172">
      <w:pPr>
        <w:pStyle w:val="Heading1"/>
        <w:keepLines w:val="0"/>
        <w:widowControl w:val="0"/>
        <w:tabs>
          <w:tab w:val="num" w:pos="0"/>
        </w:tabs>
        <w:ind w:left="709" w:hanging="709"/>
      </w:pPr>
      <w:bookmarkStart w:id="168" w:name="_Toc314488168"/>
      <w:bookmarkStart w:id="169" w:name="_Toc348687058"/>
      <w:bookmarkStart w:id="170" w:name="_Toc418521612"/>
      <w:bookmarkStart w:id="171" w:name="_Toc418597571"/>
      <w:bookmarkStart w:id="172" w:name="_Toc452277175"/>
      <w:bookmarkStart w:id="173" w:name="_Toc77847772"/>
      <w:r w:rsidRPr="007132D5">
        <w:t xml:space="preserve">EXTERNAL </w:t>
      </w:r>
      <w:r w:rsidR="00710A0E">
        <w:t xml:space="preserve">Data </w:t>
      </w:r>
      <w:r w:rsidRPr="007132D5">
        <w:t>EXCHANGE</w:t>
      </w:r>
      <w:bookmarkStart w:id="174" w:name="_Toc303419864"/>
      <w:bookmarkStart w:id="175" w:name="_Toc303419865"/>
      <w:bookmarkEnd w:id="168"/>
      <w:bookmarkEnd w:id="169"/>
      <w:bookmarkEnd w:id="170"/>
      <w:bookmarkEnd w:id="171"/>
      <w:bookmarkEnd w:id="172"/>
      <w:bookmarkEnd w:id="174"/>
      <w:bookmarkEnd w:id="175"/>
      <w:r w:rsidR="00710A0E">
        <w:t xml:space="preserve"> and Information Sharing</w:t>
      </w:r>
      <w:bookmarkEnd w:id="173"/>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176" w:name="_Toc334686316"/>
      <w:bookmarkStart w:id="177" w:name="_Toc348687059"/>
      <w:bookmarkStart w:id="178" w:name="_Toc418521613"/>
      <w:bookmarkStart w:id="179" w:name="_Toc418597572"/>
      <w:bookmarkStart w:id="180" w:name="_Toc452277176"/>
      <w:bookmarkStart w:id="181" w:name="_Toc77847773"/>
      <w:r w:rsidRPr="007132D5">
        <w:t>Introduction</w:t>
      </w:r>
      <w:bookmarkEnd w:id="176"/>
      <w:bookmarkEnd w:id="177"/>
      <w:bookmarkEnd w:id="178"/>
      <w:bookmarkEnd w:id="179"/>
      <w:bookmarkEnd w:id="180"/>
      <w:bookmarkEnd w:id="181"/>
    </w:p>
    <w:p w14:paraId="15A7DAE0" w14:textId="77777777" w:rsidR="00815172" w:rsidRPr="007132D5" w:rsidRDefault="00815172" w:rsidP="00815172">
      <w:pPr>
        <w:pStyle w:val="Heading2separationline"/>
      </w:pPr>
    </w:p>
    <w:p w14:paraId="6DF67203" w14:textId="29A9B257" w:rsidR="00116A50" w:rsidRDefault="00116A50" w:rsidP="00116A50">
      <w:pPr>
        <w:pStyle w:val="BodyText"/>
      </w:pPr>
      <w:r w:rsidRPr="006E46FF">
        <w:t xml:space="preserve">The purpose of this section is to support VTS </w:t>
      </w:r>
      <w:r>
        <w:t>Providers</w:t>
      </w:r>
      <w:r w:rsidRPr="006E46FF">
        <w:t xml:space="preserve"> in the specification and selection of </w:t>
      </w:r>
      <w:r w:rsidR="00710A0E" w:rsidRPr="00710A0E">
        <w:t xml:space="preserve">tools supporting collaborative data exchange between </w:t>
      </w:r>
      <w:r w:rsidR="00710A0E">
        <w:t>the VTS System and external systems</w:t>
      </w:r>
      <w:r w:rsidR="00710A0E" w:rsidRPr="006E46FF">
        <w:t xml:space="preserve"> </w:t>
      </w:r>
      <w:r w:rsidR="00887105">
        <w:t>to</w:t>
      </w:r>
      <w:r>
        <w:t xml:space="preserve"> improve the operational efficiency of the VTS</w:t>
      </w:r>
      <w:r w:rsidRPr="006E46FF">
        <w:t>.</w:t>
      </w:r>
      <w:ins w:id="182" w:author="Steve Guest" w:date="2021-07-08T12:39:00Z">
        <w:r w:rsidR="00A6503D">
          <w:t xml:space="preserve">  </w:t>
        </w:r>
      </w:ins>
    </w:p>
    <w:p w14:paraId="1732780E" w14:textId="007BB97F" w:rsidR="00116A50" w:rsidRDefault="003A3548" w:rsidP="00815172">
      <w:pPr>
        <w:pStyle w:val="BodyText"/>
      </w:pPr>
      <w:commentRangeStart w:id="183"/>
      <w:r w:rsidRPr="00EE4956">
        <w:rPr>
          <w:lang w:eastAsia="de-DE"/>
        </w:rPr>
        <w:t>Th</w:t>
      </w:r>
      <w:r w:rsidR="00116A50">
        <w:rPr>
          <w:lang w:eastAsia="de-DE"/>
        </w:rPr>
        <w:t>is is emphasised in th</w:t>
      </w:r>
      <w:r w:rsidRPr="00EE4956">
        <w:rPr>
          <w:lang w:eastAsia="de-DE"/>
        </w:rPr>
        <w:t xml:space="preserve">e </w:t>
      </w:r>
      <w:r>
        <w:rPr>
          <w:lang w:eastAsia="de-DE"/>
        </w:rPr>
        <w:t xml:space="preserve">latest </w:t>
      </w:r>
      <w:r w:rsidRPr="00EE4956">
        <w:rPr>
          <w:lang w:eastAsia="de-DE"/>
        </w:rPr>
        <w:t>IMO Guideline on Vessel Traffic Services</w:t>
      </w:r>
      <w:r>
        <w:rPr>
          <w:lang w:eastAsia="de-DE"/>
        </w:rPr>
        <w:t xml:space="preserve"> </w:t>
      </w:r>
      <w:r w:rsidR="00116A50">
        <w:rPr>
          <w:lang w:eastAsia="de-DE"/>
        </w:rPr>
        <w:t xml:space="preserve">which </w:t>
      </w:r>
      <w:r>
        <w:rPr>
          <w:lang w:eastAsia="de-DE"/>
        </w:rPr>
        <w:t>states that</w:t>
      </w:r>
      <w:r>
        <w:t xml:space="preserve"> e</w:t>
      </w:r>
      <w:r w:rsidRPr="009E730B">
        <w:t xml:space="preserve">ffective harmonized data exchange and information sharing </w:t>
      </w:r>
      <w:r w:rsidRPr="00EE4956">
        <w:rPr>
          <w:lang w:eastAsia="de-DE"/>
        </w:rPr>
        <w:t xml:space="preserve">is fundamental to overall operational efficiency and safety.  </w:t>
      </w:r>
      <w:commentRangeEnd w:id="183"/>
      <w:r>
        <w:rPr>
          <w:rStyle w:val="CommentReference"/>
        </w:rPr>
        <w:commentReference w:id="183"/>
      </w:r>
      <w:r w:rsidR="00950F5A" w:rsidRPr="00950F5A">
        <w:t xml:space="preserve"> </w:t>
      </w:r>
      <w:r w:rsidR="00950F5A" w:rsidRPr="009E730B">
        <w:t xml:space="preserve">VTS providers </w:t>
      </w:r>
      <w:r w:rsidR="00950F5A" w:rsidRPr="009E730B">
        <w:lastRenderedPageBreak/>
        <w:t>are encouraged to make use of automated reporting where possible</w:t>
      </w:r>
      <w:r w:rsidR="00950F5A">
        <w:t xml:space="preserve">.  </w:t>
      </w:r>
      <w:r w:rsidR="00116A50">
        <w:rPr>
          <w:lang w:eastAsia="de-DE"/>
        </w:rPr>
        <w:t>Typical examples of i</w:t>
      </w:r>
      <w:r w:rsidR="00116A50" w:rsidRPr="00116A50">
        <w:rPr>
          <w:lang w:eastAsia="de-DE"/>
        </w:rPr>
        <w:t xml:space="preserve">nformation </w:t>
      </w:r>
      <w:r w:rsidR="00116A50">
        <w:rPr>
          <w:lang w:eastAsia="de-DE"/>
        </w:rPr>
        <w:t>exchange</w:t>
      </w:r>
      <w:r w:rsidR="00116A50" w:rsidRPr="00116A50">
        <w:rPr>
          <w:lang w:eastAsia="de-DE"/>
        </w:rPr>
        <w:t xml:space="preserve"> may include VTS to VTS, VTS to Ship, Ship to VTS</w:t>
      </w:r>
      <w:r w:rsidR="00236E08">
        <w:rPr>
          <w:lang w:eastAsia="de-DE"/>
        </w:rPr>
        <w:t>, VTS to Pilot Portable Units</w:t>
      </w:r>
      <w:r w:rsidR="00116A50" w:rsidRPr="00116A50">
        <w:rPr>
          <w:lang w:eastAsia="de-DE"/>
        </w:rPr>
        <w:t xml:space="preserve"> and VTS to third party online </w:t>
      </w:r>
      <w:r w:rsidR="00116A50" w:rsidRPr="00116A50">
        <w:t>services.</w:t>
      </w:r>
    </w:p>
    <w:p w14:paraId="5B9A842D" w14:textId="4250895B" w:rsidR="00441456" w:rsidRDefault="00441456" w:rsidP="00441456">
      <w:pPr>
        <w:pStyle w:val="BodyText"/>
      </w:pPr>
      <w:r>
        <w:rPr>
          <w:lang w:eastAsia="de-DE"/>
        </w:rPr>
        <w:t>Specific examples of information exchange may include t</w:t>
      </w:r>
      <w:r w:rsidRPr="00EE4956">
        <w:rPr>
          <w:lang w:eastAsia="de-DE"/>
        </w:rPr>
        <w:t xml:space="preserve">he </w:t>
      </w:r>
      <w:r>
        <w:rPr>
          <w:lang w:eastAsia="de-DE"/>
        </w:rPr>
        <w:t>s</w:t>
      </w:r>
      <w:r w:rsidRPr="00EE4956">
        <w:rPr>
          <w:lang w:eastAsia="de-DE"/>
        </w:rPr>
        <w:t>haring of Sailing</w:t>
      </w:r>
      <w:r>
        <w:rPr>
          <w:lang w:eastAsia="de-DE"/>
        </w:rPr>
        <w:t xml:space="preserve">/Route </w:t>
      </w:r>
      <w:r w:rsidRPr="00EE4956">
        <w:rPr>
          <w:lang w:eastAsia="de-DE"/>
        </w:rPr>
        <w:t>Plans</w:t>
      </w:r>
      <w:r>
        <w:rPr>
          <w:lang w:eastAsia="de-DE"/>
        </w:rPr>
        <w:t xml:space="preserve"> </w:t>
      </w:r>
      <w:r w:rsidRPr="00EE4956">
        <w:rPr>
          <w:lang w:eastAsia="de-DE"/>
        </w:rPr>
        <w:t>and en-route updates of vessel positions</w:t>
      </w:r>
      <w:r>
        <w:rPr>
          <w:lang w:eastAsia="de-DE"/>
        </w:rPr>
        <w:t xml:space="preserve"> to provide information to VTS providers prior to reaching the VTS area. </w:t>
      </w:r>
      <w:r w:rsidRPr="00EE4956">
        <w:rPr>
          <w:lang w:eastAsia="de-DE"/>
        </w:rPr>
        <w:t xml:space="preserve">  Such facilities may be provided through third party service providers, LRIT, VDES Satellite Service (when implemented) or by direct </w:t>
      </w:r>
      <w:r>
        <w:rPr>
          <w:lang w:eastAsia="de-DE"/>
        </w:rPr>
        <w:t>VTS</w:t>
      </w:r>
      <w:r w:rsidRPr="00EE4956">
        <w:rPr>
          <w:lang w:eastAsia="de-DE"/>
        </w:rPr>
        <w:t xml:space="preserve"> to </w:t>
      </w:r>
      <w:r>
        <w:rPr>
          <w:lang w:eastAsia="de-DE"/>
        </w:rPr>
        <w:t xml:space="preserve">VTS using IVEF </w:t>
      </w:r>
      <w:r w:rsidRPr="00EE4956">
        <w:rPr>
          <w:lang w:eastAsia="de-DE"/>
        </w:rPr>
        <w:t xml:space="preserve">or </w:t>
      </w:r>
      <w:r>
        <w:rPr>
          <w:lang w:eastAsia="de-DE"/>
        </w:rPr>
        <w:t>VTS</w:t>
      </w:r>
      <w:r w:rsidRPr="00EE4956">
        <w:rPr>
          <w:lang w:eastAsia="de-DE"/>
        </w:rPr>
        <w:t xml:space="preserve"> to ship </w:t>
      </w:r>
      <w:r>
        <w:rPr>
          <w:lang w:eastAsia="de-DE"/>
        </w:rPr>
        <w:t>using e-navigation maritime services</w:t>
      </w:r>
      <w:r w:rsidRPr="00EE4956">
        <w:rPr>
          <w:lang w:eastAsia="de-DE"/>
        </w:rPr>
        <w:t>.</w:t>
      </w:r>
      <w:r>
        <w:rPr>
          <w:lang w:eastAsia="de-DE"/>
        </w:rPr>
        <w:t xml:space="preserve"> </w:t>
      </w:r>
    </w:p>
    <w:p w14:paraId="11FF9023" w14:textId="33EDA58E" w:rsidR="00EB7765" w:rsidRDefault="00EB7765" w:rsidP="002C15C6">
      <w:pPr>
        <w:pStyle w:val="BodyText"/>
      </w:pPr>
      <w:r>
        <w:t xml:space="preserve">VTS Providers should refer to the following IALA references for the </w:t>
      </w:r>
      <w:r w:rsidR="002C15C6" w:rsidRPr="007132D5">
        <w:t xml:space="preserve">sharing </w:t>
      </w:r>
      <w:r>
        <w:t xml:space="preserve">of </w:t>
      </w:r>
      <w:r w:rsidR="002C15C6" w:rsidRPr="007132D5">
        <w:t>maritime data</w:t>
      </w:r>
      <w:r>
        <w:t xml:space="preserve"> for:</w:t>
      </w:r>
    </w:p>
    <w:p w14:paraId="151F87E0" w14:textId="3B71C5B3" w:rsidR="00EB7765" w:rsidRDefault="00EB7765" w:rsidP="00EB7765">
      <w:pPr>
        <w:pStyle w:val="BodyText"/>
        <w:numPr>
          <w:ilvl w:val="0"/>
          <w:numId w:val="47"/>
        </w:numPr>
      </w:pPr>
      <w:r w:rsidRPr="007132D5">
        <w:t>legal issues and processes</w:t>
      </w:r>
      <w:r w:rsidR="002C15C6" w:rsidRPr="007132D5">
        <w:t xml:space="preserve">, may be found in IALA guideline N° 1086 </w:t>
      </w:r>
      <w:del w:id="184" w:author="Steve Guest" w:date="2021-07-20T14:22:00Z">
        <w:r w:rsidR="002C15C6" w:rsidRPr="007132D5" w:rsidDel="005B2A88">
          <w:delText xml:space="preserve">(ref. </w:delText>
        </w:r>
        <w:r w:rsidR="002C15C6" w:rsidRPr="007132D5" w:rsidDel="005B2A88">
          <w:fldChar w:fldCharType="begin"/>
        </w:r>
        <w:r w:rsidR="002C15C6" w:rsidRPr="007132D5" w:rsidDel="005B2A88">
          <w:delInstrText xml:space="preserve"> REF _Ref353311774 \r \h </w:delInstrText>
        </w:r>
        <w:r w:rsidR="002C15C6" w:rsidRPr="007132D5" w:rsidDel="005B2A88">
          <w:fldChar w:fldCharType="separate"/>
        </w:r>
        <w:r w:rsidR="002C15C6" w:rsidRPr="007132D5" w:rsidDel="005B2A88">
          <w:delText>[1]</w:delText>
        </w:r>
        <w:r w:rsidR="002C15C6" w:rsidRPr="007132D5" w:rsidDel="005B2A88">
          <w:fldChar w:fldCharType="end"/>
        </w:r>
        <w:r w:rsidR="002C15C6" w:rsidRPr="007132D5" w:rsidDel="005B2A88">
          <w:delText>)</w:delText>
        </w:r>
      </w:del>
    </w:p>
    <w:p w14:paraId="7BCC0FE9" w14:textId="46A37A33" w:rsidR="00EB7765" w:rsidRDefault="00EB7765" w:rsidP="00EB7765">
      <w:pPr>
        <w:pStyle w:val="BodyText"/>
        <w:numPr>
          <w:ilvl w:val="0"/>
          <w:numId w:val="47"/>
        </w:numPr>
      </w:pPr>
      <w:r>
        <w:t xml:space="preserve">IALA data model </w:t>
      </w:r>
      <w:r w:rsidR="005B2A88">
        <w:t xml:space="preserve">domains, may be found in IALA guideline </w:t>
      </w:r>
      <w:r w:rsidR="005B2A88" w:rsidRPr="007132D5">
        <w:t>N° 108</w:t>
      </w:r>
      <w:r w:rsidR="005B2A88">
        <w:t>7</w:t>
      </w:r>
      <w:r w:rsidR="005B2A88" w:rsidRPr="007132D5">
        <w:t xml:space="preserve"> </w:t>
      </w:r>
      <w:commentRangeStart w:id="185"/>
      <w:commentRangeStart w:id="186"/>
      <w:commentRangeEnd w:id="185"/>
      <w:r w:rsidR="005B2A88">
        <w:rPr>
          <w:rStyle w:val="CommentReference"/>
        </w:rPr>
        <w:commentReference w:id="185"/>
      </w:r>
      <w:commentRangeEnd w:id="186"/>
      <w:r w:rsidR="00FF2D04">
        <w:rPr>
          <w:rStyle w:val="CommentReference"/>
        </w:rPr>
        <w:commentReference w:id="186"/>
      </w:r>
    </w:p>
    <w:p w14:paraId="7589692F" w14:textId="4725D0B1" w:rsidR="002C15C6" w:rsidRPr="00441456" w:rsidRDefault="00EB7765" w:rsidP="00EB7765">
      <w:pPr>
        <w:pStyle w:val="BodyText"/>
        <w:numPr>
          <w:ilvl w:val="0"/>
          <w:numId w:val="47"/>
        </w:numPr>
        <w:rPr>
          <w:highlight w:val="yellow"/>
        </w:rPr>
      </w:pPr>
      <w:commentRangeStart w:id="187"/>
      <w:commentRangeStart w:id="188"/>
      <w:r w:rsidRPr="00441456">
        <w:rPr>
          <w:highlight w:val="yellow"/>
        </w:rPr>
        <w:t xml:space="preserve">technical aspects, may be found in IALA guideline </w:t>
      </w:r>
      <w:r w:rsidR="005B2A88" w:rsidRPr="00441456">
        <w:rPr>
          <w:highlight w:val="yellow"/>
        </w:rPr>
        <w:t>N°</w:t>
      </w:r>
      <w:r w:rsidRPr="00441456">
        <w:rPr>
          <w:highlight w:val="yellow"/>
        </w:rPr>
        <w:t>1130</w:t>
      </w:r>
      <w:r w:rsidR="002C15C6" w:rsidRPr="00441456">
        <w:rPr>
          <w:highlight w:val="yellow"/>
        </w:rPr>
        <w:t>.</w:t>
      </w:r>
      <w:commentRangeEnd w:id="187"/>
      <w:r w:rsidR="00441456" w:rsidRPr="00441456">
        <w:rPr>
          <w:rStyle w:val="CommentReference"/>
          <w:highlight w:val="yellow"/>
        </w:rPr>
        <w:commentReference w:id="187"/>
      </w:r>
      <w:commentRangeEnd w:id="188"/>
      <w:r w:rsidR="00FF2D04">
        <w:rPr>
          <w:rStyle w:val="CommentReference"/>
        </w:rPr>
        <w:commentReference w:id="188"/>
      </w:r>
    </w:p>
    <w:p w14:paraId="6D618736" w14:textId="135B05BF" w:rsidR="00EB7765" w:rsidRPr="0025730E" w:rsidRDefault="002C15C6" w:rsidP="0025730E">
      <w:pPr>
        <w:rPr>
          <w:sz w:val="22"/>
          <w:lang w:eastAsia="de-DE"/>
        </w:rPr>
      </w:pPr>
      <w:r w:rsidRPr="0025730E">
        <w:rPr>
          <w:sz w:val="22"/>
          <w:lang w:eastAsia="de-DE"/>
        </w:rPr>
        <w:t xml:space="preserve">When producing the VTS system specification, the </w:t>
      </w:r>
      <w:r w:rsidR="00C36625" w:rsidRPr="0025730E">
        <w:rPr>
          <w:sz w:val="22"/>
          <w:lang w:eastAsia="de-DE"/>
        </w:rPr>
        <w:t>VTS Provider</w:t>
      </w:r>
      <w:r w:rsidRPr="0025730E">
        <w:rPr>
          <w:sz w:val="22"/>
          <w:lang w:eastAsia="de-DE"/>
        </w:rPr>
        <w:t xml:space="preserve"> i</w:t>
      </w:r>
      <w:r w:rsidR="00C36625" w:rsidRPr="0025730E">
        <w:rPr>
          <w:sz w:val="22"/>
          <w:lang w:eastAsia="de-DE"/>
        </w:rPr>
        <w:t>s</w:t>
      </w:r>
      <w:r w:rsidRPr="0025730E">
        <w:rPr>
          <w:sz w:val="22"/>
          <w:lang w:eastAsia="de-DE"/>
        </w:rPr>
        <w:t xml:space="preserve"> encouraged to consult the references </w:t>
      </w:r>
      <w:r w:rsidR="003D63FD" w:rsidRPr="0025730E">
        <w:rPr>
          <w:sz w:val="22"/>
          <w:lang w:eastAsia="de-DE"/>
        </w:rPr>
        <w:t xml:space="preserve">and consider changes that may occur in the lifetime of the VTS system, which </w:t>
      </w:r>
      <w:r w:rsidR="00F37379" w:rsidRPr="0025730E">
        <w:rPr>
          <w:sz w:val="22"/>
          <w:lang w:eastAsia="de-DE"/>
        </w:rPr>
        <w:t xml:space="preserve">may </w:t>
      </w:r>
      <w:r w:rsidR="003D63FD" w:rsidRPr="0025730E">
        <w:rPr>
          <w:sz w:val="22"/>
          <w:lang w:eastAsia="de-DE"/>
        </w:rPr>
        <w:t xml:space="preserve">typically </w:t>
      </w:r>
      <w:r w:rsidR="007E6277" w:rsidRPr="0025730E">
        <w:rPr>
          <w:sz w:val="22"/>
          <w:lang w:eastAsia="de-DE"/>
        </w:rPr>
        <w:t xml:space="preserve">be </w:t>
      </w:r>
      <w:r w:rsidR="003D63FD" w:rsidRPr="0025730E">
        <w:rPr>
          <w:sz w:val="22"/>
          <w:lang w:eastAsia="de-DE"/>
        </w:rPr>
        <w:t xml:space="preserve">10-years.  </w:t>
      </w:r>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189" w:name="_Toc418521615"/>
      <w:bookmarkStart w:id="190" w:name="_Toc418597574"/>
      <w:bookmarkStart w:id="191" w:name="_Toc452277178"/>
      <w:bookmarkStart w:id="192" w:name="_Toc77847774"/>
      <w:r w:rsidRPr="007132D5">
        <w:t>Definitions</w:t>
      </w:r>
      <w:bookmarkEnd w:id="189"/>
      <w:bookmarkEnd w:id="190"/>
      <w:bookmarkEnd w:id="191"/>
      <w:bookmarkEnd w:id="192"/>
    </w:p>
    <w:p w14:paraId="03670515" w14:textId="4644AF51" w:rsidR="00815172" w:rsidRPr="007132D5" w:rsidRDefault="00815172" w:rsidP="00815172">
      <w:pPr>
        <w:pStyle w:val="BodyText"/>
      </w:pPr>
      <w:r w:rsidRPr="007132D5">
        <w:t>For general terms used throughout this section, please</w:t>
      </w:r>
      <w:del w:id="193" w:author="Steve Guest" w:date="2021-07-20T12:25:00Z">
        <w:r w:rsidRPr="007132D5" w:rsidDel="00887105">
          <w:delText>,</w:delText>
        </w:r>
      </w:del>
      <w:r w:rsidRPr="007132D5">
        <w:t xml:space="preserve"> refer to references.</w:t>
      </w:r>
    </w:p>
    <w:p w14:paraId="223ABA24" w14:textId="77777777" w:rsidR="00815172" w:rsidRPr="007132D5" w:rsidRDefault="00815172" w:rsidP="00815172">
      <w:pPr>
        <w:pStyle w:val="Heading3"/>
        <w:tabs>
          <w:tab w:val="num" w:pos="0"/>
        </w:tabs>
        <w:ind w:left="992" w:hanging="992"/>
      </w:pPr>
      <w:bookmarkStart w:id="194" w:name="_Toc418521616"/>
      <w:bookmarkStart w:id="195" w:name="_Toc418597575"/>
      <w:bookmarkStart w:id="196" w:name="_Toc452277179"/>
      <w:bookmarkStart w:id="197" w:name="_Toc77847775"/>
      <w:r w:rsidRPr="007132D5">
        <w:t>References</w:t>
      </w:r>
      <w:bookmarkEnd w:id="194"/>
      <w:bookmarkEnd w:id="195"/>
      <w:bookmarkEnd w:id="196"/>
      <w:bookmarkEnd w:id="197"/>
    </w:p>
    <w:p w14:paraId="5DB4BC26" w14:textId="46BE3389" w:rsidR="00116A50" w:rsidRDefault="006A6896" w:rsidP="00C81358">
      <w:pPr>
        <w:pStyle w:val="Reference"/>
        <w:numPr>
          <w:ilvl w:val="0"/>
          <w:numId w:val="34"/>
        </w:numPr>
      </w:pPr>
      <w:bookmarkStart w:id="198" w:name="_Ref353311774"/>
      <w:r>
        <w:t xml:space="preserve">IALA </w:t>
      </w:r>
      <w:r w:rsidR="00116A50">
        <w:t>Standard 1060 – Digital Communication Technologies</w:t>
      </w:r>
    </w:p>
    <w:p w14:paraId="09CBE05F" w14:textId="1AFD0985" w:rsidR="00116A50" w:rsidRDefault="00116A50" w:rsidP="001D5602">
      <w:pPr>
        <w:pStyle w:val="Reference"/>
        <w:numPr>
          <w:ilvl w:val="0"/>
          <w:numId w:val="34"/>
        </w:numPr>
      </w:pPr>
      <w:r>
        <w:t>IALA Standard 1070 – Information Services</w:t>
      </w:r>
    </w:p>
    <w:p w14:paraId="6A9D6329" w14:textId="671E93B1" w:rsidR="00EB7765" w:rsidRPr="007132D5" w:rsidRDefault="00EB7765" w:rsidP="00EB7765">
      <w:pPr>
        <w:pStyle w:val="Reference"/>
        <w:numPr>
          <w:ilvl w:val="0"/>
          <w:numId w:val="34"/>
        </w:numPr>
      </w:pPr>
      <w:r w:rsidRPr="007132D5">
        <w:t xml:space="preserve">IALA Recommendation </w:t>
      </w:r>
      <w:r>
        <w:t>R0</w:t>
      </w:r>
      <w:r w:rsidRPr="007132D5">
        <w:t>145 – On the Inter-VTS Exchange Format (IVEF) Service</w:t>
      </w:r>
    </w:p>
    <w:p w14:paraId="4203C3CE" w14:textId="07979827" w:rsidR="00815172" w:rsidRPr="007132D5" w:rsidRDefault="00815172" w:rsidP="00C81358">
      <w:pPr>
        <w:pStyle w:val="Reference"/>
        <w:numPr>
          <w:ilvl w:val="0"/>
          <w:numId w:val="34"/>
        </w:numPr>
      </w:pPr>
      <w:r w:rsidRPr="007132D5">
        <w:t xml:space="preserve">IALA </w:t>
      </w:r>
      <w:bookmarkStart w:id="199" w:name="_Hlk74748979"/>
      <w:r w:rsidRPr="007132D5">
        <w:t>Guideline N° 1086 – The Global Sharing of Maritime Data and Information</w:t>
      </w:r>
      <w:bookmarkEnd w:id="198"/>
      <w:bookmarkEnd w:id="199"/>
      <w:del w:id="200" w:author="Steve Guest" w:date="2021-07-20T14:30:00Z">
        <w:r w:rsidRPr="007132D5" w:rsidDel="005B2A88">
          <w:delText>.</w:delText>
        </w:r>
      </w:del>
    </w:p>
    <w:p w14:paraId="713EC261" w14:textId="3DC8492E" w:rsidR="005229E3" w:rsidRDefault="001D5602" w:rsidP="005229E3">
      <w:pPr>
        <w:pStyle w:val="Reference"/>
        <w:numPr>
          <w:ilvl w:val="0"/>
          <w:numId w:val="34"/>
        </w:numPr>
      </w:pPr>
      <w:r>
        <w:t xml:space="preserve">IALA </w:t>
      </w:r>
      <w:r w:rsidR="005229E3" w:rsidRPr="006A6896">
        <w:t>Guideline 1087</w:t>
      </w:r>
      <w:r w:rsidR="005229E3">
        <w:t xml:space="preserve"> – Procedures for the Management of the IALA Domains Under the IHO GI Registry</w:t>
      </w:r>
    </w:p>
    <w:p w14:paraId="6D3EF6DC" w14:textId="5431BD2C" w:rsidR="00EB7765" w:rsidRPr="005229E3" w:rsidRDefault="00EB7765" w:rsidP="005229E3">
      <w:pPr>
        <w:pStyle w:val="Reference"/>
        <w:numPr>
          <w:ilvl w:val="0"/>
          <w:numId w:val="34"/>
        </w:numPr>
      </w:pPr>
      <w:r w:rsidRPr="007132D5">
        <w:t>IALA Guideline N° 1</w:t>
      </w:r>
      <w:r>
        <w:t>130</w:t>
      </w:r>
      <w:r w:rsidRPr="007132D5">
        <w:t xml:space="preserve"> – T</w:t>
      </w:r>
      <w:r>
        <w:t>echnical Aspects of Information Exchange between VTS and Allied or Other Services.</w:t>
      </w:r>
    </w:p>
    <w:p w14:paraId="3566CA6B" w14:textId="3BDB8F72" w:rsidR="005229E3" w:rsidRPr="007132D5" w:rsidRDefault="005229E3" w:rsidP="005229E3">
      <w:pPr>
        <w:pStyle w:val="Heading2"/>
        <w:keepNext w:val="0"/>
        <w:keepLines w:val="0"/>
        <w:tabs>
          <w:tab w:val="num" w:pos="0"/>
        </w:tabs>
        <w:spacing w:line="240" w:lineRule="auto"/>
        <w:ind w:left="851" w:right="0" w:hanging="851"/>
      </w:pPr>
      <w:bookmarkStart w:id="201" w:name="_Toc416863521"/>
      <w:bookmarkStart w:id="202" w:name="_Toc416863856"/>
      <w:bookmarkStart w:id="203" w:name="_Toc416864190"/>
      <w:bookmarkStart w:id="204" w:name="_Toc416864523"/>
      <w:bookmarkStart w:id="205" w:name="_Toc416864859"/>
      <w:bookmarkStart w:id="206" w:name="_Toc416865195"/>
      <w:bookmarkStart w:id="207" w:name="_Toc416865570"/>
      <w:bookmarkStart w:id="208" w:name="_Toc416866402"/>
      <w:bookmarkStart w:id="209" w:name="_Toc416867772"/>
      <w:bookmarkStart w:id="210" w:name="_Toc416868509"/>
      <w:bookmarkStart w:id="211" w:name="_Toc416869246"/>
      <w:bookmarkStart w:id="212" w:name="_Toc416937819"/>
      <w:bookmarkStart w:id="213" w:name="_Toc416938092"/>
      <w:bookmarkStart w:id="214" w:name="_Toc416938353"/>
      <w:bookmarkStart w:id="215" w:name="_Toc416938615"/>
      <w:bookmarkStart w:id="216" w:name="_Toc416946578"/>
      <w:bookmarkStart w:id="217" w:name="_Toc77847776"/>
      <w:bookmarkStart w:id="218" w:name="_Toc334686318"/>
      <w:bookmarkStart w:id="219" w:name="_Toc348687061"/>
      <w:bookmarkStart w:id="220" w:name="_Toc418521617"/>
      <w:bookmarkStart w:id="221" w:name="_Toc418597576"/>
      <w:bookmarkStart w:id="222" w:name="_Toc45227718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t>E-navigation</w:t>
      </w:r>
      <w:bookmarkEnd w:id="217"/>
    </w:p>
    <w:p w14:paraId="43704AAB" w14:textId="77777777" w:rsidR="005229E3" w:rsidRPr="007132D5" w:rsidRDefault="005229E3" w:rsidP="005229E3">
      <w:pPr>
        <w:pStyle w:val="Heading2separationline"/>
      </w:pPr>
    </w:p>
    <w:p w14:paraId="0464E039" w14:textId="77777777" w:rsidR="005229E3" w:rsidRPr="00A6503D" w:rsidRDefault="005229E3" w:rsidP="005229E3">
      <w:pPr>
        <w:pStyle w:val="BodyText"/>
        <w:rPr>
          <w:lang w:eastAsia="de-DE"/>
        </w:rPr>
      </w:pPr>
      <w:r w:rsidRPr="00A6503D">
        <w:rPr>
          <w:lang w:eastAsia="de-DE"/>
        </w:rPr>
        <w:t>The IMO defines e-navigation as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CFAAB39" w14:textId="550F5D64" w:rsidR="005229E3" w:rsidRDefault="005229E3" w:rsidP="005229E3">
      <w:pPr>
        <w:pStyle w:val="BodyText"/>
        <w:rPr>
          <w:lang w:eastAsia="de-DE"/>
        </w:rPr>
      </w:pPr>
      <w:r w:rsidRPr="00A6503D">
        <w:rPr>
          <w:lang w:eastAsia="de-DE"/>
        </w:rPr>
        <w:t>E-navigation is intended to meet present and future user needs of shipping through harmonization of marine navigation systems and supporting shore services</w:t>
      </w:r>
      <w:r w:rsidR="007E6277">
        <w:rPr>
          <w:lang w:eastAsia="de-DE"/>
        </w:rPr>
        <w:t xml:space="preserve"> such as VTS</w:t>
      </w:r>
      <w:r w:rsidRPr="00A6503D">
        <w:rPr>
          <w:lang w:eastAsia="de-DE"/>
        </w:rPr>
        <w:t>. It is expected to provide digital information and infrastructure for the benefit of maritime safety, security and protection of the marine environment, reducing the administrative burden and increasing the efficiency of maritime trade and transport.</w:t>
      </w:r>
    </w:p>
    <w:p w14:paraId="684CEDA1" w14:textId="5FC9CD7E" w:rsidR="00840549" w:rsidRPr="007132D5" w:rsidRDefault="00840549" w:rsidP="00840549">
      <w:pPr>
        <w:pStyle w:val="Heading2"/>
        <w:keepNext w:val="0"/>
        <w:keepLines w:val="0"/>
        <w:tabs>
          <w:tab w:val="num" w:pos="0"/>
        </w:tabs>
        <w:spacing w:line="240" w:lineRule="auto"/>
        <w:ind w:left="851" w:right="0" w:hanging="851"/>
      </w:pPr>
      <w:bookmarkStart w:id="223" w:name="_Toc77847777"/>
      <w:r>
        <w:t>IHO/IALA Data modelling domains</w:t>
      </w:r>
      <w:bookmarkEnd w:id="223"/>
    </w:p>
    <w:p w14:paraId="3AE99B34" w14:textId="01882ED7" w:rsidR="004D2BDA" w:rsidRDefault="004D2BDA" w:rsidP="007E6277">
      <w:pPr>
        <w:pStyle w:val="BodyText"/>
        <w:rPr>
          <w:lang w:eastAsia="de-DE"/>
        </w:rPr>
      </w:pPr>
      <w:r w:rsidRPr="007E6277">
        <w:rPr>
          <w:lang w:eastAsia="de-DE"/>
        </w:rPr>
        <w:t xml:space="preserve">IHO adopted S-100, </w:t>
      </w:r>
      <w:r>
        <w:rPr>
          <w:lang w:eastAsia="de-DE"/>
        </w:rPr>
        <w:t xml:space="preserve">which is </w:t>
      </w:r>
      <w:r w:rsidRPr="007E6277">
        <w:rPr>
          <w:lang w:eastAsia="de-DE"/>
        </w:rPr>
        <w:t>a framework geospatial standard for hydrographic and related data. S-100 is aligned with the ISO 19100 series of geographic standards, thereby making the use of hydrographic and other geographic data more interoperable than using the present IHO S-57 data transfer standard.</w:t>
      </w:r>
    </w:p>
    <w:p w14:paraId="4FDEBD9C" w14:textId="2B06B20E" w:rsidR="007E6277" w:rsidRPr="006A6896" w:rsidRDefault="007E6277" w:rsidP="007E6277">
      <w:pPr>
        <w:pStyle w:val="BodyText"/>
        <w:rPr>
          <w:lang w:eastAsia="de-DE"/>
        </w:rPr>
      </w:pPr>
      <w:r w:rsidRPr="006A6896">
        <w:rPr>
          <w:lang w:eastAsia="de-DE"/>
        </w:rPr>
        <w:t xml:space="preserve">IALA is establishing the S-200 domain, in consultation with </w:t>
      </w:r>
      <w:r>
        <w:rPr>
          <w:lang w:eastAsia="de-DE"/>
        </w:rPr>
        <w:t xml:space="preserve">the </w:t>
      </w:r>
      <w:r w:rsidRPr="006A6896">
        <w:rPr>
          <w:lang w:eastAsia="de-DE"/>
        </w:rPr>
        <w:t xml:space="preserve">IHO. A supervisory structure has been established </w:t>
      </w:r>
      <w:r>
        <w:rPr>
          <w:lang w:eastAsia="de-DE"/>
        </w:rPr>
        <w:t>(</w:t>
      </w:r>
      <w:r w:rsidRPr="006A6896">
        <w:rPr>
          <w:lang w:eastAsia="de-DE"/>
        </w:rPr>
        <w:t>IALA Guideline 1087</w:t>
      </w:r>
      <w:r>
        <w:rPr>
          <w:lang w:eastAsia="de-DE"/>
        </w:rPr>
        <w:t xml:space="preserve">) that </w:t>
      </w:r>
      <w:r w:rsidRPr="006A6896">
        <w:rPr>
          <w:lang w:eastAsia="de-DE"/>
        </w:rPr>
        <w:t>uses the range S-201 to S-299 for product specifications compliant with the IHO S-100 standard, covering fields within the IALA remit, including Aids to Navigation (AtoN), Vessel Traffic Services (VTS), positioning systems and communication systems.</w:t>
      </w:r>
    </w:p>
    <w:p w14:paraId="023381CB" w14:textId="5BF13756" w:rsidR="00840549" w:rsidRDefault="00840549" w:rsidP="005229E3">
      <w:pPr>
        <w:pStyle w:val="BodyText"/>
      </w:pPr>
      <w:r>
        <w:rPr>
          <w:noProof/>
        </w:rPr>
        <w:lastRenderedPageBreak/>
        <w:drawing>
          <wp:inline distT="0" distB="0" distL="0" distR="0" wp14:anchorId="23A68749" wp14:editId="0FFFE313">
            <wp:extent cx="6480175" cy="37579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480175" cy="3757930"/>
                    </a:xfrm>
                    <a:prstGeom prst="rect">
                      <a:avLst/>
                    </a:prstGeom>
                  </pic:spPr>
                </pic:pic>
              </a:graphicData>
            </a:graphic>
          </wp:inline>
        </w:drawing>
      </w:r>
    </w:p>
    <w:p w14:paraId="54C2345D" w14:textId="77777777" w:rsidR="00840549" w:rsidRDefault="00840549" w:rsidP="005229E3">
      <w:pPr>
        <w:pStyle w:val="BodyText"/>
        <w:rPr>
          <w:rFonts w:cstheme="minorHAnsi"/>
          <w:lang w:eastAsia="de-DE"/>
        </w:rPr>
      </w:pPr>
      <w:r>
        <w:rPr>
          <w:rFonts w:cstheme="minorHAnsi"/>
          <w:lang w:eastAsia="de-DE"/>
        </w:rPr>
        <w:t>For m</w:t>
      </w:r>
      <w:r w:rsidRPr="00840549">
        <w:rPr>
          <w:rFonts w:cstheme="minorHAnsi"/>
          <w:lang w:eastAsia="de-DE"/>
        </w:rPr>
        <w:t xml:space="preserve">ore information </w:t>
      </w:r>
      <w:r>
        <w:rPr>
          <w:rFonts w:cstheme="minorHAnsi"/>
          <w:lang w:eastAsia="de-DE"/>
        </w:rPr>
        <w:t>VTS Providers are encouraged to see:</w:t>
      </w:r>
    </w:p>
    <w:p w14:paraId="4FE4BAB4" w14:textId="02384EB5" w:rsidR="00840549" w:rsidRPr="00962B9C" w:rsidRDefault="00840549" w:rsidP="00840549">
      <w:pPr>
        <w:pStyle w:val="BodyText"/>
        <w:numPr>
          <w:ilvl w:val="0"/>
          <w:numId w:val="46"/>
        </w:numPr>
        <w:rPr>
          <w:rFonts w:cstheme="minorHAnsi"/>
        </w:rPr>
      </w:pPr>
      <w:r w:rsidRPr="00840549">
        <w:rPr>
          <w:rFonts w:cstheme="minorHAnsi"/>
          <w:lang w:eastAsia="de-DE"/>
        </w:rPr>
        <w:t xml:space="preserve">IHO S-100; </w:t>
      </w:r>
      <w:hyperlink r:id="rId29" w:history="1">
        <w:r w:rsidRPr="00B94EF3">
          <w:rPr>
            <w:rStyle w:val="Hyperlink"/>
            <w:rFonts w:cstheme="minorHAnsi"/>
            <w:shd w:val="clear" w:color="auto" w:fill="FFFFFF"/>
          </w:rPr>
          <w:t>https://iho.int/en/s-100-universal-hydrographic-data-model</w:t>
        </w:r>
      </w:hyperlink>
    </w:p>
    <w:p w14:paraId="232FFEE5" w14:textId="60D1B3FB" w:rsidR="00840549" w:rsidRPr="00840549" w:rsidRDefault="00840549" w:rsidP="00962B9C">
      <w:pPr>
        <w:pStyle w:val="BodyText"/>
        <w:numPr>
          <w:ilvl w:val="0"/>
          <w:numId w:val="46"/>
        </w:numPr>
        <w:rPr>
          <w:rFonts w:cstheme="minorHAnsi"/>
        </w:rPr>
      </w:pPr>
      <w:r>
        <w:rPr>
          <w:rFonts w:cstheme="minorHAnsi"/>
          <w:color w:val="212529"/>
          <w:shd w:val="clear" w:color="auto" w:fill="FFFFFF"/>
        </w:rPr>
        <w:t xml:space="preserve">IALA S-200; </w:t>
      </w:r>
      <w:r w:rsidRPr="004D2BDA">
        <w:rPr>
          <w:rStyle w:val="Hyperlink"/>
        </w:rPr>
        <w:t>https://www.iala-aism.org/technical/data-modelling</w:t>
      </w:r>
      <w:r w:rsidR="00962B9C">
        <w:rPr>
          <w:rFonts w:cstheme="minorHAnsi"/>
          <w:color w:val="212529"/>
          <w:shd w:val="clear" w:color="auto" w:fill="FFFFFF"/>
        </w:rPr>
        <w:t>.</w:t>
      </w:r>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224" w:name="_Toc77847778"/>
      <w:r w:rsidRPr="007132D5">
        <w:t>Characteristics of External Information Exchange in VTS</w:t>
      </w:r>
      <w:bookmarkEnd w:id="218"/>
      <w:bookmarkEnd w:id="219"/>
      <w:bookmarkEnd w:id="220"/>
      <w:bookmarkEnd w:id="221"/>
      <w:bookmarkEnd w:id="222"/>
      <w:bookmarkEnd w:id="224"/>
    </w:p>
    <w:p w14:paraId="752335EF" w14:textId="77777777" w:rsidR="00815172" w:rsidRPr="007132D5" w:rsidRDefault="00815172" w:rsidP="00815172">
      <w:pPr>
        <w:pStyle w:val="Heading2separationline"/>
      </w:pPr>
    </w:p>
    <w:p w14:paraId="31B6B460" w14:textId="0F52A719" w:rsidR="0019279D" w:rsidRPr="007132D5" w:rsidRDefault="0019279D" w:rsidP="0019279D">
      <w:pPr>
        <w:pStyle w:val="BodyText"/>
      </w:pPr>
      <w:r>
        <w:t>As specified in the latest IMO Resolution, VTS systems should share information as this</w:t>
      </w:r>
      <w:r w:rsidRPr="009E730B">
        <w:t xml:space="preserve"> </w:t>
      </w:r>
      <w:r w:rsidRPr="00EE4956">
        <w:rPr>
          <w:lang w:eastAsia="de-DE"/>
        </w:rPr>
        <w:t>is fundamental to overall operational efficiency and safety</w:t>
      </w:r>
      <w:r>
        <w:rPr>
          <w:lang w:eastAsia="de-DE"/>
        </w:rPr>
        <w:t xml:space="preserve"> of the VTS.  To be </w:t>
      </w:r>
      <w:r>
        <w:t>e</w:t>
      </w:r>
      <w:r w:rsidRPr="009E730B">
        <w:t>ffective</w:t>
      </w:r>
      <w:r>
        <w:t xml:space="preserve">, </w:t>
      </w:r>
      <w:r w:rsidRPr="009E730B">
        <w:t xml:space="preserve">data exchange and information sharing </w:t>
      </w:r>
      <w:r>
        <w:rPr>
          <w:lang w:eastAsia="de-DE"/>
        </w:rPr>
        <w:t xml:space="preserve">must be harmonised with international standards and implemented within a secure infrastructure. </w:t>
      </w:r>
    </w:p>
    <w:p w14:paraId="3A81A04A" w14:textId="11DEE60F" w:rsidR="00815172" w:rsidRDefault="00815172" w:rsidP="00815172">
      <w:pPr>
        <w:pStyle w:val="BodyText"/>
      </w:pPr>
      <w:r w:rsidRPr="007132D5">
        <w:fldChar w:fldCharType="begin"/>
      </w:r>
      <w:r w:rsidRPr="007132D5">
        <w:instrText xml:space="preserve"> REF _Ref353441911 \r \h </w:instrText>
      </w:r>
      <w:r w:rsidRPr="007132D5">
        <w:fldChar w:fldCharType="separate"/>
      </w:r>
      <w:r w:rsidRPr="007132D5">
        <w:t>Table 24</w:t>
      </w:r>
      <w:r w:rsidRPr="007132D5">
        <w:fldChar w:fldCharType="end"/>
      </w:r>
      <w:r w:rsidRPr="007132D5">
        <w:t xml:space="preserve"> and </w:t>
      </w:r>
      <w:r w:rsidRPr="007132D5">
        <w:fldChar w:fldCharType="begin"/>
      </w:r>
      <w:r w:rsidRPr="007132D5">
        <w:instrText xml:space="preserve"> REF _Ref353441914 \r \h </w:instrText>
      </w:r>
      <w:r w:rsidRPr="007132D5">
        <w:fldChar w:fldCharType="separate"/>
      </w:r>
      <w:r w:rsidRPr="007132D5">
        <w:t>Table 25</w:t>
      </w:r>
      <w:r w:rsidRPr="007132D5">
        <w:fldChar w:fldCharType="end"/>
      </w:r>
      <w:r w:rsidRPr="007132D5">
        <w:t xml:space="preserve"> provide a list of purposes for maritime information exchange.  This list is not exhaustive and simply provides an indication of the range and diversity of such maritime data.</w:t>
      </w:r>
    </w:p>
    <w:p w14:paraId="15A20905" w14:textId="6930498E" w:rsidR="005229E3" w:rsidRPr="007132D5" w:rsidRDefault="005229E3" w:rsidP="00815172">
      <w:pPr>
        <w:pStyle w:val="BodyText"/>
      </w:pPr>
    </w:p>
    <w:p w14:paraId="19EF1957" w14:textId="77777777" w:rsidR="00815172" w:rsidRDefault="00815172" w:rsidP="00815172">
      <w:pPr>
        <w:spacing w:after="200" w:line="276" w:lineRule="auto"/>
        <w:rPr>
          <w:b/>
          <w:bCs/>
          <w:i/>
          <w:color w:val="575756"/>
          <w:sz w:val="22"/>
          <w:u w:val="single"/>
        </w:rPr>
      </w:pPr>
      <w:bookmarkStart w:id="225" w:name="_Toc416866454"/>
      <w:bookmarkStart w:id="226" w:name="_Toc416869296"/>
      <w:bookmarkStart w:id="227" w:name="_Toc416938663"/>
      <w:bookmarkStart w:id="228" w:name="_Ref353441911"/>
      <w:bookmarkStart w:id="229" w:name="_Toc418521068"/>
      <w:bookmarkEnd w:id="225"/>
      <w:bookmarkEnd w:id="226"/>
      <w:bookmarkEnd w:id="227"/>
      <w:r>
        <w:br w:type="page"/>
      </w:r>
    </w:p>
    <w:p w14:paraId="04ABEC03" w14:textId="2AF23022" w:rsidR="00815172" w:rsidRPr="007132D5" w:rsidRDefault="0019279D" w:rsidP="00815172">
      <w:pPr>
        <w:pStyle w:val="Tablecaption"/>
        <w:tabs>
          <w:tab w:val="left" w:pos="851"/>
        </w:tabs>
        <w:ind w:left="851" w:hanging="851"/>
        <w:jc w:val="center"/>
      </w:pPr>
      <w:bookmarkStart w:id="230" w:name="_Toc452277222"/>
      <w:r>
        <w:lastRenderedPageBreak/>
        <w:t xml:space="preserve">Typical </w:t>
      </w:r>
      <w:r w:rsidR="00815172" w:rsidRPr="007132D5">
        <w:t>Information Exchange between VTS and Vessel</w:t>
      </w:r>
      <w:bookmarkEnd w:id="228"/>
      <w:bookmarkEnd w:id="229"/>
      <w:bookmarkEnd w:id="230"/>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19279D" w:rsidRPr="007132D5" w14:paraId="5BEE5758" w14:textId="77777777" w:rsidTr="00FC7D76">
        <w:trPr>
          <w:jc w:val="center"/>
        </w:trPr>
        <w:tc>
          <w:tcPr>
            <w:tcW w:w="4261" w:type="dxa"/>
            <w:vAlign w:val="center"/>
          </w:tcPr>
          <w:p w14:paraId="389C5D5F" w14:textId="77777777" w:rsidR="0019279D" w:rsidRPr="007132D5" w:rsidRDefault="0019279D" w:rsidP="00FC7D76">
            <w:pPr>
              <w:pStyle w:val="Tabletext"/>
            </w:pPr>
            <w:r>
              <w:t>Traffic management</w:t>
            </w:r>
          </w:p>
        </w:tc>
        <w:tc>
          <w:tcPr>
            <w:tcW w:w="4261" w:type="dxa"/>
            <w:vAlign w:val="center"/>
          </w:tcPr>
          <w:p w14:paraId="61B6DEF9" w14:textId="77777777" w:rsidR="0019279D" w:rsidRDefault="0019279D" w:rsidP="00FC7D76">
            <w:pPr>
              <w:pStyle w:val="Tabletext"/>
            </w:pPr>
            <w:r>
              <w:t>Voyage Plan</w:t>
            </w:r>
          </w:p>
          <w:p w14:paraId="3F94F204" w14:textId="77777777" w:rsidR="0019279D" w:rsidRDefault="0019279D" w:rsidP="00FC7D76">
            <w:pPr>
              <w:pStyle w:val="Tabletext"/>
            </w:pPr>
            <w:r>
              <w:t>Requested Times of Arrival</w:t>
            </w:r>
          </w:p>
          <w:p w14:paraId="50154B15" w14:textId="77777777" w:rsidR="0019279D" w:rsidRPr="007132D5" w:rsidRDefault="0019279D" w:rsidP="00FC7D76">
            <w:pPr>
              <w:pStyle w:val="Tabletext"/>
            </w:pPr>
            <w:r>
              <w:t>Berth Availability</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21B9185" w:rsidR="00815172" w:rsidRPr="007132D5" w:rsidRDefault="00815172" w:rsidP="00A37E6E">
            <w:pPr>
              <w:pStyle w:val="Tabletext"/>
            </w:pPr>
            <w:r w:rsidRPr="007132D5">
              <w:t xml:space="preserve">Voyage </w:t>
            </w:r>
            <w:r w:rsidR="0019279D">
              <w:t>monitoring</w:t>
            </w:r>
            <w:r w:rsidRPr="007132D5">
              <w:t xml:space="preserve">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4A4EB554" w:rsidR="00815172" w:rsidRPr="007132D5" w:rsidRDefault="0019279D" w:rsidP="00815172">
      <w:pPr>
        <w:pStyle w:val="Tablecaption"/>
        <w:tabs>
          <w:tab w:val="left" w:pos="851"/>
        </w:tabs>
        <w:ind w:left="851" w:hanging="851"/>
        <w:jc w:val="center"/>
      </w:pPr>
      <w:bookmarkStart w:id="231" w:name="_Ref353441914"/>
      <w:bookmarkStart w:id="232" w:name="_Toc418521069"/>
      <w:bookmarkStart w:id="233" w:name="_Toc452277223"/>
      <w:r>
        <w:t xml:space="preserve">Typical </w:t>
      </w:r>
      <w:r w:rsidR="00815172" w:rsidRPr="007132D5">
        <w:t>Information Exchange between VTS and Shore-based Entities</w:t>
      </w:r>
      <w:bookmarkEnd w:id="231"/>
      <w:bookmarkEnd w:id="232"/>
      <w:bookmarkEnd w:id="233"/>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5E066D7C" w:rsidR="00815172" w:rsidRPr="007132D5" w:rsidRDefault="00815172" w:rsidP="00A37E6E">
            <w:pPr>
              <w:pStyle w:val="Tabletext"/>
            </w:pPr>
            <w:r w:rsidRPr="007132D5">
              <w:t>VTS support</w:t>
            </w:r>
            <w:r w:rsidR="0019279D">
              <w:t xml:space="preserve"> including real-time Traffic Image</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0302F008" w14:textId="77777777" w:rsidR="0019279D" w:rsidRDefault="0019279D" w:rsidP="0019279D">
            <w:pPr>
              <w:pStyle w:val="Tabletext"/>
            </w:pPr>
            <w:r>
              <w:t>ETA at Berth</w:t>
            </w:r>
          </w:p>
          <w:p w14:paraId="22BF15DD" w14:textId="77777777" w:rsidR="0019279D" w:rsidRDefault="0019279D" w:rsidP="0019279D">
            <w:pPr>
              <w:pStyle w:val="Tabletext"/>
            </w:pPr>
            <w:r>
              <w:t>Cargo handling</w:t>
            </w:r>
          </w:p>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lastRenderedPageBreak/>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lastRenderedPageBreak/>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77777777" w:rsidR="00815172" w:rsidRPr="007132D5" w:rsidRDefault="00815172" w:rsidP="00A37E6E">
            <w:pPr>
              <w:pStyle w:val="Tabletext"/>
            </w:pPr>
            <w:r w:rsidRPr="007132D5">
              <w:t>AtoN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175DDA0" w:rsidR="00815172" w:rsidRPr="007132D5" w:rsidRDefault="001035F2" w:rsidP="00A37E6E">
            <w:pPr>
              <w:pStyle w:val="Tabletext"/>
            </w:pPr>
            <w:r>
              <w:t>Navigation warnings (S-124), etc</w:t>
            </w:r>
          </w:p>
        </w:tc>
      </w:tr>
    </w:tbl>
    <w:p w14:paraId="1349C48F" w14:textId="77777777" w:rsidR="00815172" w:rsidRPr="007132D5" w:rsidRDefault="00815172" w:rsidP="00815172">
      <w:pPr>
        <w:pStyle w:val="Tabletext"/>
      </w:pPr>
    </w:p>
    <w:p w14:paraId="1006623E" w14:textId="24F38F22" w:rsidR="00815172" w:rsidRPr="007132D5" w:rsidRDefault="00815172" w:rsidP="00815172">
      <w:pPr>
        <w:pStyle w:val="Heading2"/>
        <w:keepNext w:val="0"/>
        <w:keepLines w:val="0"/>
        <w:tabs>
          <w:tab w:val="num" w:pos="0"/>
        </w:tabs>
        <w:spacing w:line="240" w:lineRule="auto"/>
        <w:ind w:left="851" w:right="0" w:hanging="851"/>
      </w:pPr>
      <w:bookmarkStart w:id="234" w:name="_Toc348687064"/>
      <w:bookmarkStart w:id="235" w:name="_Toc418521618"/>
      <w:bookmarkStart w:id="236" w:name="_Toc418597577"/>
      <w:bookmarkStart w:id="237" w:name="_Toc452277181"/>
      <w:bookmarkStart w:id="238" w:name="_Toc77847779"/>
      <w:r w:rsidRPr="007132D5">
        <w:t>Data Management Considerations</w:t>
      </w:r>
      <w:bookmarkEnd w:id="234"/>
      <w:bookmarkEnd w:id="235"/>
      <w:bookmarkEnd w:id="236"/>
      <w:bookmarkEnd w:id="237"/>
      <w:bookmarkEnd w:id="238"/>
    </w:p>
    <w:p w14:paraId="5FF39227" w14:textId="77777777" w:rsidR="00815172" w:rsidRPr="007132D5" w:rsidRDefault="00815172" w:rsidP="00815172">
      <w:pPr>
        <w:pStyle w:val="Heading2separationline"/>
      </w:pPr>
    </w:p>
    <w:p w14:paraId="0097B4F0" w14:textId="1D858573" w:rsidR="001035F2" w:rsidRPr="007132D5" w:rsidRDefault="001035F2" w:rsidP="001035F2">
      <w:pPr>
        <w:pStyle w:val="Heading3"/>
        <w:tabs>
          <w:tab w:val="num" w:pos="0"/>
        </w:tabs>
        <w:ind w:left="992" w:hanging="992"/>
      </w:pPr>
      <w:bookmarkStart w:id="239" w:name="_Toc77847780"/>
      <w:bookmarkStart w:id="240" w:name="_Toc348687065"/>
      <w:r>
        <w:t>Data Validity</w:t>
      </w:r>
      <w:bookmarkEnd w:id="239"/>
    </w:p>
    <w:p w14:paraId="57050B4A" w14:textId="1624D825" w:rsidR="001035F2" w:rsidRPr="007132D5" w:rsidRDefault="001035F2" w:rsidP="001035F2">
      <w:pPr>
        <w:pStyle w:val="BodyText"/>
      </w:pPr>
      <w:r w:rsidRPr="007132D5">
        <w:t xml:space="preserve">Users </w:t>
      </w:r>
      <w:r>
        <w:t>should always</w:t>
      </w:r>
      <w:r w:rsidRPr="007132D5">
        <w:t xml:space="preserve"> be aware of the </w:t>
      </w:r>
      <w:r>
        <w:t>validity</w:t>
      </w:r>
      <w:r w:rsidRPr="007132D5">
        <w:t xml:space="preserve"> </w:t>
      </w:r>
      <w:r>
        <w:t xml:space="preserve">and completeness </w:t>
      </w:r>
      <w:r w:rsidRPr="007132D5">
        <w:t>of the data to</w:t>
      </w:r>
      <w:r>
        <w:t xml:space="preserve"> ensure that actions taken are based on timely, accurate and appropriate information.</w:t>
      </w:r>
    </w:p>
    <w:p w14:paraId="778F073F" w14:textId="77777777" w:rsidR="001035F2" w:rsidRDefault="001035F2" w:rsidP="001035F2">
      <w:pPr>
        <w:pStyle w:val="BodyText"/>
      </w:pPr>
      <w:r>
        <w:t xml:space="preserve">Where a specific data service is being used, it is recommended that </w:t>
      </w:r>
      <w:r w:rsidRPr="007132D5">
        <w:t xml:space="preserve">the parties involved in </w:t>
      </w:r>
      <w:r>
        <w:t>the</w:t>
      </w:r>
      <w:r w:rsidRPr="007132D5">
        <w:t xml:space="preserve"> data-sharing agreement should establish a Service-Level Agreement (SLA). </w:t>
      </w:r>
      <w:r>
        <w:t xml:space="preserve"> </w:t>
      </w:r>
      <w:r w:rsidRPr="007132D5">
        <w:t>The SLA should clearly define the responsibilities for quality and delivery of the data.</w:t>
      </w:r>
      <w:r>
        <w:t xml:space="preserve">  </w:t>
      </w:r>
    </w:p>
    <w:p w14:paraId="451600BC" w14:textId="77777777" w:rsidR="001035F2" w:rsidRPr="007132D5" w:rsidRDefault="001035F2" w:rsidP="001035F2">
      <w:pPr>
        <w:pStyle w:val="BodyText"/>
      </w:pPr>
      <w:r>
        <w:t xml:space="preserve">Where a service provider if receiving data from one party and forwarding it to another, then it is recommended that agreed data delivery templates should be used to ensure that the data is correctly interpreted upon receipt.   </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241" w:name="_Toc348687070"/>
      <w:bookmarkStart w:id="242" w:name="_Toc418521620"/>
      <w:bookmarkStart w:id="243" w:name="_Toc418597579"/>
      <w:bookmarkStart w:id="244" w:name="_Toc452277183"/>
      <w:bookmarkStart w:id="245" w:name="_Toc77847781"/>
      <w:r w:rsidRPr="007132D5">
        <w:t xml:space="preserve">Access to </w:t>
      </w:r>
      <w:bookmarkEnd w:id="241"/>
      <w:r w:rsidRPr="007132D5">
        <w:t>Information</w:t>
      </w:r>
      <w:bookmarkEnd w:id="242"/>
      <w:bookmarkEnd w:id="243"/>
      <w:bookmarkEnd w:id="244"/>
      <w:bookmarkEnd w:id="245"/>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53902ED7" w:rsidR="00815172" w:rsidRPr="007132D5" w:rsidRDefault="00815172" w:rsidP="00815172">
      <w:pPr>
        <w:pStyle w:val="BodyText"/>
      </w:pPr>
      <w:r w:rsidRPr="007132D5">
        <w:t xml:space="preserve">Clear and realistic principles and rules regarding access should be established by the VTS </w:t>
      </w:r>
      <w:r w:rsidR="0025730E">
        <w:t>Provider</w:t>
      </w:r>
      <w:r w:rsidRPr="007132D5">
        <w:t>.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246" w:name="_Toc348687071"/>
      <w:bookmarkStart w:id="247" w:name="_Toc418521621"/>
      <w:bookmarkStart w:id="248" w:name="_Toc418597580"/>
      <w:bookmarkStart w:id="249" w:name="_Toc452277184"/>
      <w:bookmarkStart w:id="250" w:name="_Toc77847782"/>
      <w:r w:rsidRPr="007132D5">
        <w:t>Data Security and Confidentiality</w:t>
      </w:r>
      <w:bookmarkEnd w:id="246"/>
      <w:bookmarkEnd w:id="247"/>
      <w:bookmarkEnd w:id="248"/>
      <w:bookmarkEnd w:id="249"/>
      <w:bookmarkEnd w:id="250"/>
    </w:p>
    <w:p w14:paraId="643D411A" w14:textId="45E69D08" w:rsidR="001035F2" w:rsidRDefault="001035F2" w:rsidP="001035F2">
      <w:pPr>
        <w:pStyle w:val="BodyText"/>
      </w:pPr>
      <w:r>
        <w:t>The VTS system must be installed and maintained within a secure network infrastructure.  Firewall protection of the system and encryption of data (where practical) should be considered in order to avoid the loss of sensitive information.  Cyber</w:t>
      </w:r>
      <w:r w:rsidR="0025730E">
        <w:t xml:space="preserve"> </w:t>
      </w:r>
      <w:r>
        <w:t>security software should always be maintained at the most recent version and the use of penetration tests should be considered in order to determine and resolve any cyber</w:t>
      </w:r>
      <w:r w:rsidR="0025730E">
        <w:t xml:space="preserve"> </w:t>
      </w:r>
      <w:r>
        <w:t xml:space="preserve">security weaknesses that could be exploited.  </w:t>
      </w:r>
    </w:p>
    <w:p w14:paraId="1BBC5824" w14:textId="74FE5CED"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In many cases confidentiality is already protected by legislation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6EF16C1B" w14:textId="7F7DFC6B" w:rsidR="0025730E" w:rsidRPr="007132D5" w:rsidRDefault="0025730E" w:rsidP="0025730E">
      <w:pPr>
        <w:pStyle w:val="BodyText"/>
      </w:pPr>
      <w:r w:rsidRPr="007132D5">
        <w:t>Authentication means that the sending and receiving parties can identify each other</w:t>
      </w:r>
      <w:r>
        <w:t xml:space="preserve"> with confidence</w:t>
      </w:r>
      <w:r w:rsidRPr="007132D5">
        <w:t>.</w:t>
      </w:r>
    </w:p>
    <w:p w14:paraId="5BA14E84" w14:textId="77777777" w:rsidR="00815172" w:rsidRPr="007132D5" w:rsidRDefault="00815172" w:rsidP="00815172">
      <w:pPr>
        <w:pStyle w:val="BodyText"/>
      </w:pPr>
      <w:r w:rsidRPr="007132D5">
        <w:lastRenderedPageBreak/>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251" w:name="_Toc348687072"/>
      <w:bookmarkStart w:id="252" w:name="_Toc418521622"/>
      <w:bookmarkStart w:id="253" w:name="_Toc418597581"/>
      <w:bookmarkStart w:id="254" w:name="_Toc452277185"/>
      <w:bookmarkStart w:id="255" w:name="_Toc77847783"/>
      <w:r w:rsidRPr="007132D5">
        <w:t>Legal Limitations</w:t>
      </w:r>
      <w:bookmarkEnd w:id="251"/>
      <w:bookmarkEnd w:id="252"/>
      <w:bookmarkEnd w:id="253"/>
      <w:bookmarkEnd w:id="254"/>
      <w:bookmarkEnd w:id="255"/>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0D1C0283" w:rsidR="00815172" w:rsidRDefault="00815172" w:rsidP="00815172">
      <w:pPr>
        <w:pStyle w:val="BodyText"/>
      </w:pPr>
      <w:r w:rsidRPr="007132D5">
        <w:t>In the course of exchanging maritime data and information in the interest of safety, security and efficiency, these limitations shall be respected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w:t>
      </w:r>
      <w:r w:rsidR="00211720">
        <w:t>s</w:t>
      </w:r>
      <w:r w:rsidRPr="007132D5">
        <w:t xml:space="preserve"> to data and information exchange.</w:t>
      </w:r>
    </w:p>
    <w:p w14:paraId="049BA035" w14:textId="25275DE0" w:rsidR="0025730E" w:rsidRPr="007132D5" w:rsidRDefault="0025730E" w:rsidP="00815172">
      <w:pPr>
        <w:pStyle w:val="BodyText"/>
      </w:pPr>
      <w:r>
        <w:t>Further information is available in IALA G1086 [28].</w:t>
      </w:r>
    </w:p>
    <w:p w14:paraId="150CF048" w14:textId="77777777" w:rsidR="00815172" w:rsidRPr="007132D5" w:rsidRDefault="00815172" w:rsidP="00815172">
      <w:pPr>
        <w:pStyle w:val="Heading3"/>
        <w:tabs>
          <w:tab w:val="num" w:pos="0"/>
        </w:tabs>
        <w:ind w:left="992" w:hanging="992"/>
      </w:pPr>
      <w:bookmarkStart w:id="256" w:name="_Toc418521623"/>
      <w:bookmarkStart w:id="257" w:name="_Toc418597582"/>
      <w:bookmarkStart w:id="258" w:name="_Toc452277186"/>
      <w:bookmarkStart w:id="259" w:name="_Toc77847784"/>
      <w:r w:rsidRPr="007132D5">
        <w:t>Data Integrity</w:t>
      </w:r>
      <w:bookmarkEnd w:id="240"/>
      <w:bookmarkEnd w:id="256"/>
      <w:bookmarkEnd w:id="257"/>
      <w:bookmarkEnd w:id="258"/>
      <w:bookmarkEnd w:id="259"/>
    </w:p>
    <w:p w14:paraId="2C6AC310" w14:textId="1DE284E4" w:rsidR="00815172" w:rsidRPr="007132D5" w:rsidRDefault="00815172" w:rsidP="00815172">
      <w:pPr>
        <w:pStyle w:val="BodyText"/>
      </w:pPr>
      <w:r w:rsidRPr="007132D5">
        <w:t xml:space="preserve">Data integrity is a key concern for users and providers alike.  For </w:t>
      </w:r>
      <w:r w:rsidR="0025730E">
        <w:t>example</w:t>
      </w:r>
      <w:r w:rsidRPr="007132D5">
        <w:t>, key navigation decisions should be based upon timely, accurate and consistent data.</w:t>
      </w:r>
    </w:p>
    <w:p w14:paraId="234C785D" w14:textId="08B6ADD9" w:rsidR="0025730E" w:rsidRPr="007132D5" w:rsidRDefault="0025730E" w:rsidP="0025730E">
      <w:pPr>
        <w:pStyle w:val="BodyText"/>
      </w:pPr>
      <w:r w:rsidRPr="007132D5">
        <w:t xml:space="preserve">Timely data is data that is received when needed.  This may be in advance of an event or </w:t>
      </w:r>
      <w:r>
        <w:t xml:space="preserve">in </w:t>
      </w:r>
      <w:r w:rsidRPr="007132D5">
        <w:t xml:space="preserve">real-time as appropriate.  </w:t>
      </w:r>
      <w:r w:rsidR="003023C5">
        <w:t>T</w:t>
      </w:r>
      <w:r w:rsidR="003023C5" w:rsidRPr="007132D5">
        <w:t xml:space="preserve">he VTS </w:t>
      </w:r>
      <w:r w:rsidR="003023C5">
        <w:t>Provider</w:t>
      </w:r>
      <w:r w:rsidR="003023C5" w:rsidRPr="007132D5">
        <w:t xml:space="preserve"> </w:t>
      </w:r>
      <w:r w:rsidR="003023C5">
        <w:t xml:space="preserve">should state when data, such as a </w:t>
      </w:r>
      <w:r w:rsidRPr="007132D5">
        <w:t>notification of arrival</w:t>
      </w:r>
      <w:r w:rsidR="003023C5">
        <w:t>, is required</w:t>
      </w:r>
      <w:r w:rsidRPr="007132D5">
        <w:t>.  It is the responsibility of the sender to ensure that enough time is allocated for the data to be communicated and received.</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2715E6F9" w14:textId="77777777" w:rsidR="00815172" w:rsidRPr="007132D5" w:rsidRDefault="00815172" w:rsidP="00815172">
      <w:pPr>
        <w:pStyle w:val="Heading3"/>
        <w:tabs>
          <w:tab w:val="num" w:pos="0"/>
        </w:tabs>
        <w:ind w:left="992" w:hanging="992"/>
      </w:pPr>
      <w:bookmarkStart w:id="260" w:name="_Toc416863532"/>
      <w:bookmarkStart w:id="261" w:name="_Toc416863867"/>
      <w:bookmarkStart w:id="262" w:name="_Toc416864201"/>
      <w:bookmarkStart w:id="263" w:name="_Toc416864534"/>
      <w:bookmarkStart w:id="264" w:name="_Toc416864870"/>
      <w:bookmarkStart w:id="265" w:name="_Toc416865206"/>
      <w:bookmarkStart w:id="266" w:name="_Toc416865581"/>
      <w:bookmarkStart w:id="267" w:name="_Toc416866413"/>
      <w:bookmarkStart w:id="268" w:name="_Toc416867783"/>
      <w:bookmarkStart w:id="269" w:name="_Toc416868520"/>
      <w:bookmarkStart w:id="270" w:name="_Toc416869257"/>
      <w:bookmarkStart w:id="271" w:name="_Toc416937828"/>
      <w:bookmarkStart w:id="272" w:name="_Toc416938101"/>
      <w:bookmarkStart w:id="273" w:name="_Toc416938362"/>
      <w:bookmarkStart w:id="274" w:name="_Toc416938624"/>
      <w:bookmarkStart w:id="275" w:name="_Toc416946587"/>
      <w:bookmarkStart w:id="276" w:name="_Toc416863534"/>
      <w:bookmarkStart w:id="277" w:name="_Toc416863869"/>
      <w:bookmarkStart w:id="278" w:name="_Toc416864203"/>
      <w:bookmarkStart w:id="279" w:name="_Toc416864536"/>
      <w:bookmarkStart w:id="280" w:name="_Toc416864872"/>
      <w:bookmarkStart w:id="281" w:name="_Toc416865208"/>
      <w:bookmarkStart w:id="282" w:name="_Toc416865583"/>
      <w:bookmarkStart w:id="283" w:name="_Toc416866415"/>
      <w:bookmarkStart w:id="284" w:name="_Toc416867785"/>
      <w:bookmarkStart w:id="285" w:name="_Toc416868522"/>
      <w:bookmarkStart w:id="286" w:name="_Toc416869259"/>
      <w:bookmarkStart w:id="287" w:name="_Toc416937830"/>
      <w:bookmarkStart w:id="288" w:name="_Toc416938103"/>
      <w:bookmarkStart w:id="289" w:name="_Toc416938364"/>
      <w:bookmarkStart w:id="290" w:name="_Toc416938626"/>
      <w:bookmarkStart w:id="291" w:name="_Toc416946589"/>
      <w:bookmarkStart w:id="292" w:name="_Toc416863536"/>
      <w:bookmarkStart w:id="293" w:name="_Toc416863871"/>
      <w:bookmarkStart w:id="294" w:name="_Toc416864205"/>
      <w:bookmarkStart w:id="295" w:name="_Toc416864538"/>
      <w:bookmarkStart w:id="296" w:name="_Toc416864874"/>
      <w:bookmarkStart w:id="297" w:name="_Toc416865210"/>
      <w:bookmarkStart w:id="298" w:name="_Toc416865585"/>
      <w:bookmarkStart w:id="299" w:name="_Toc416866417"/>
      <w:bookmarkStart w:id="300" w:name="_Toc416867787"/>
      <w:bookmarkStart w:id="301" w:name="_Toc416868524"/>
      <w:bookmarkStart w:id="302" w:name="_Toc416869261"/>
      <w:bookmarkStart w:id="303" w:name="_Toc416937832"/>
      <w:bookmarkStart w:id="304" w:name="_Toc416938105"/>
      <w:bookmarkStart w:id="305" w:name="_Toc416938366"/>
      <w:bookmarkStart w:id="306" w:name="_Toc416938628"/>
      <w:bookmarkStart w:id="307" w:name="_Toc416946591"/>
      <w:bookmarkStart w:id="308" w:name="_Toc348687073"/>
      <w:bookmarkStart w:id="309" w:name="_Toc418521627"/>
      <w:bookmarkStart w:id="310" w:name="_Toc418597586"/>
      <w:bookmarkStart w:id="311" w:name="_Toc452277190"/>
      <w:bookmarkStart w:id="312" w:name="_Toc77847785"/>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7132D5">
        <w:t>Communication Links</w:t>
      </w:r>
      <w:bookmarkEnd w:id="308"/>
      <w:bookmarkEnd w:id="309"/>
      <w:bookmarkEnd w:id="310"/>
      <w:bookmarkEnd w:id="311"/>
      <w:bookmarkEnd w:id="312"/>
    </w:p>
    <w:p w14:paraId="0E4AAEB5" w14:textId="51359FD4" w:rsidR="00815172" w:rsidRPr="007132D5" w:rsidRDefault="00815172" w:rsidP="00815172">
      <w:pPr>
        <w:pStyle w:val="BodyText"/>
      </w:pPr>
      <w:r w:rsidRPr="007132D5">
        <w:t xml:space="preserve">The transfer of data between sender and receiver requires connectivity via a network.  A network comprises appropriate hardware and software interconnected by communication channels.  </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4E1A1B21" w14:textId="77777777" w:rsidR="00815172" w:rsidRPr="007132D5" w:rsidRDefault="00815172" w:rsidP="00815172">
      <w:pPr>
        <w:pStyle w:val="Bullet1"/>
      </w:pPr>
      <w:r w:rsidRPr="007132D5">
        <w:t>services provided by the network;</w:t>
      </w:r>
    </w:p>
    <w:p w14:paraId="5A8FA983" w14:textId="53A1D561" w:rsidR="00815172" w:rsidRPr="007132D5" w:rsidRDefault="00815172" w:rsidP="00815172">
      <w:pPr>
        <w:pStyle w:val="Bullet1"/>
      </w:pPr>
      <w:r w:rsidRPr="007132D5">
        <w:t xml:space="preserve">quality of services </w:t>
      </w:r>
      <w:r w:rsidR="00083155">
        <w:t>required</w:t>
      </w:r>
      <w:r w:rsidR="00083155" w:rsidRPr="007132D5">
        <w:t xml:space="preserve"> </w:t>
      </w:r>
      <w:r w:rsidRPr="007132D5">
        <w:t>by the users;</w:t>
      </w:r>
    </w:p>
    <w:p w14:paraId="5466EF57" w14:textId="77777777" w:rsidR="00815172" w:rsidRPr="007132D5" w:rsidRDefault="00815172" w:rsidP="00815172">
      <w:pPr>
        <w:pStyle w:val="Bullet1"/>
      </w:pPr>
      <w:r w:rsidRPr="007132D5">
        <w:t>constraints on infrastructure.</w:t>
      </w:r>
    </w:p>
    <w:p w14:paraId="0BF8B3E7" w14:textId="2D15E129" w:rsidR="00815172" w:rsidRPr="007132D5" w:rsidRDefault="002B7589" w:rsidP="00815172">
      <w:pPr>
        <w:pStyle w:val="BodyText"/>
      </w:pPr>
      <w:r>
        <w:t>The s</w:t>
      </w:r>
      <w:r w:rsidR="00815172" w:rsidRPr="007132D5">
        <w:t xml:space="preserve">haring of maritime data and information can take place either through the </w:t>
      </w:r>
      <w:r w:rsidR="00083155">
        <w:t>I</w:t>
      </w:r>
      <w:r w:rsidR="00815172" w:rsidRPr="007132D5">
        <w:t xml:space="preserve">nternet or through dedicated private networks.  The </w:t>
      </w:r>
      <w:r w:rsidR="00083155">
        <w:t>I</w:t>
      </w:r>
      <w:r w:rsidR="00815172" w:rsidRPr="007132D5">
        <w:t xml:space="preserve">nternet is public, while dedicated networks are </w:t>
      </w:r>
      <w:r w:rsidR="00083155">
        <w:t>private</w:t>
      </w:r>
      <w:r w:rsidR="00815172" w:rsidRPr="007132D5">
        <w:t>.  Consideration should be given to the security related characteristics of these network types.</w:t>
      </w:r>
    </w:p>
    <w:p w14:paraId="5F1A497B" w14:textId="19F39C01" w:rsidR="00815172" w:rsidRPr="007132D5" w:rsidRDefault="00815172" w:rsidP="00815172">
      <w:pPr>
        <w:pStyle w:val="BodyText"/>
      </w:pPr>
      <w:r w:rsidRPr="007132D5">
        <w:t xml:space="preserve">When designing a network for sharing maritime data, consideration should be given to transmission protocols, bandwidth, </w:t>
      </w:r>
      <w:r w:rsidR="002B7589">
        <w:t xml:space="preserve">volume, </w:t>
      </w:r>
      <w:r w:rsidRPr="007132D5">
        <w:t>communication / data distribution strategy, security aspects such as authentication and confidentiality as well as data integrity.</w:t>
      </w:r>
      <w:r w:rsidR="002B7589" w:rsidRPr="002B7589">
        <w:t xml:space="preserve"> </w:t>
      </w:r>
      <w:r w:rsidR="002B7589">
        <w:t xml:space="preserve">It is recommended that spare bandwidth is always included to enable additional services to be added at a future date.  </w:t>
      </w:r>
    </w:p>
    <w:p w14:paraId="7CA92150" w14:textId="77777777" w:rsidR="0042565E" w:rsidRPr="0042565E" w:rsidRDefault="0042565E" w:rsidP="00476942">
      <w:pPr>
        <w:pStyle w:val="BodyText"/>
      </w:pPr>
    </w:p>
    <w:sectPr w:rsidR="0042565E" w:rsidRPr="0042565E" w:rsidSect="00A81D96">
      <w:headerReference w:type="even" r:id="rId30"/>
      <w:headerReference w:type="default" r:id="rId31"/>
      <w:footerReference w:type="default" r:id="rId32"/>
      <w:headerReference w:type="first" r:id="rId33"/>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ichael Hadley" w:date="2016-03-15T14:53:00Z" w:initials="MH">
    <w:p w14:paraId="3CCD674E" w14:textId="77777777" w:rsidR="00FC7D76" w:rsidRDefault="00FC7D76">
      <w:pPr>
        <w:pStyle w:val="CommentText"/>
      </w:pPr>
      <w:r>
        <w:rPr>
          <w:rStyle w:val="CommentReference"/>
        </w:rPr>
        <w:annotationRef/>
      </w:r>
      <w:r>
        <w:t>Update as required</w:t>
      </w:r>
    </w:p>
  </w:comment>
  <w:comment w:id="2" w:author="Michael Hadley" w:date="2016-03-15T14:53:00Z" w:initials="MH">
    <w:p w14:paraId="2F00F4F4" w14:textId="77777777" w:rsidR="00FC7D76" w:rsidRDefault="00FC7D76">
      <w:pPr>
        <w:pStyle w:val="CommentText"/>
      </w:pPr>
      <w:r>
        <w:rPr>
          <w:rStyle w:val="CommentReference"/>
        </w:rPr>
        <w:annotationRef/>
      </w:r>
      <w:r>
        <w:t>Insert date approved by Council (Month &amp; Year)</w:t>
      </w:r>
    </w:p>
  </w:comment>
  <w:comment w:id="5" w:author="Steve Guest" w:date="2021-07-20T11:26:00Z" w:initials="SG">
    <w:p w14:paraId="56E2E8EC" w14:textId="421D8472" w:rsidR="00FC7D76" w:rsidRDefault="00FC7D76">
      <w:pPr>
        <w:pStyle w:val="CommentText"/>
      </w:pPr>
      <w:r>
        <w:rPr>
          <w:rStyle w:val="CommentReference"/>
        </w:rPr>
        <w:annotationRef/>
      </w:r>
      <w:r>
        <w:t>Insert the new IMO Res number once this is available</w:t>
      </w:r>
    </w:p>
  </w:comment>
  <w:comment w:id="7" w:author="Steve Guest" w:date="2021-06-01T09:21:00Z" w:initials="SG">
    <w:p w14:paraId="1B565198" w14:textId="2838BF74" w:rsidR="00FC7D76" w:rsidRDefault="00FC7D76">
      <w:pPr>
        <w:pStyle w:val="CommentText"/>
      </w:pPr>
      <w:r>
        <w:rPr>
          <w:rStyle w:val="CommentReference"/>
        </w:rPr>
        <w:annotationRef/>
      </w:r>
      <w:r>
        <w:t>Standardise on “VTS Provider” iaw new IMO Res rather than “VTS Authority”, “Competent Authority”, etc</w:t>
      </w:r>
    </w:p>
  </w:comment>
  <w:comment w:id="6" w:author="Steve Guest" w:date="2021-06-01T09:23:00Z" w:initials="SG">
    <w:p w14:paraId="5210312A" w14:textId="250B7170" w:rsidR="00FC7D76" w:rsidRDefault="00FC7D76">
      <w:pPr>
        <w:pStyle w:val="CommentText"/>
      </w:pPr>
      <w:r>
        <w:rPr>
          <w:rStyle w:val="CommentReference"/>
        </w:rPr>
        <w:annotationRef/>
      </w:r>
      <w:r>
        <w:t>Use standard Introduction text from G.1111? – TBC by Richard/Rob</w:t>
      </w:r>
    </w:p>
  </w:comment>
  <w:comment w:id="12" w:author="Steve Guest" w:date="2021-06-01T09:20:00Z" w:initials="SG">
    <w:p w14:paraId="7B573DEB" w14:textId="4EF7B2F9" w:rsidR="00FC7D76" w:rsidRDefault="00FC7D76">
      <w:pPr>
        <w:pStyle w:val="CommentText"/>
      </w:pPr>
      <w:r>
        <w:rPr>
          <w:rStyle w:val="CommentReference"/>
        </w:rPr>
        <w:annotationRef/>
      </w:r>
      <w:r>
        <w:t>These definitions are to be confirmed by SG with other G.1111 TG Leaders</w:t>
      </w:r>
    </w:p>
  </w:comment>
  <w:comment w:id="13" w:author="Steve Guest" w:date="2021-07-22T11:18:00Z" w:initials="SG">
    <w:p w14:paraId="103A80AA" w14:textId="5E10029D" w:rsidR="00FC7D76" w:rsidRDefault="00FC7D76">
      <w:pPr>
        <w:pStyle w:val="CommentText"/>
      </w:pPr>
      <w:r>
        <w:rPr>
          <w:rStyle w:val="CommentReference"/>
        </w:rPr>
        <w:annotationRef/>
      </w:r>
      <w:r>
        <w:t>TL meeting 22/07 confirmed that all TL to use these definitions</w:t>
      </w:r>
    </w:p>
  </w:comment>
  <w:comment w:id="80" w:author="Steve Guest [2]" w:date="2021-03-16T12:17:00Z" w:initials="SG">
    <w:p w14:paraId="082724A5" w14:textId="77777777" w:rsidR="00FC7D76" w:rsidRDefault="00FC7D76">
      <w:pPr>
        <w:pStyle w:val="CommentText"/>
      </w:pPr>
      <w:r>
        <w:rPr>
          <w:rStyle w:val="CommentReference"/>
        </w:rPr>
        <w:annotationRef/>
      </w:r>
      <w:r>
        <w:t>To be updated to only include References related to UI, Decision support, Data processing and External information exchange</w:t>
      </w:r>
    </w:p>
    <w:p w14:paraId="2DAFDE58" w14:textId="2E57C1CC" w:rsidR="00FC7D76" w:rsidRDefault="00FC7D76">
      <w:pPr>
        <w:pStyle w:val="CommentText"/>
      </w:pPr>
      <w:r>
        <w:t>At the end of the Intersessional work, these References will need to be aligned with the other G.1111-x</w:t>
      </w:r>
    </w:p>
  </w:comment>
  <w:comment w:id="81" w:author="Steve Guest" w:date="2021-07-22T11:27:00Z" w:initials="SG">
    <w:p w14:paraId="4EEEA9AB" w14:textId="308B467B" w:rsidR="0042459D" w:rsidRDefault="0042459D">
      <w:pPr>
        <w:pStyle w:val="CommentText"/>
      </w:pPr>
      <w:r>
        <w:rPr>
          <w:rStyle w:val="CommentReference"/>
        </w:rPr>
        <w:annotationRef/>
      </w:r>
      <w:r>
        <w:t>To be reviewed/decided at VTS51. Suggestion is that this chapter has all references related to “core VTS”</w:t>
      </w:r>
    </w:p>
  </w:comment>
  <w:comment w:id="99" w:author="Steve Guest" w:date="2021-07-22T11:32:00Z" w:initials="SG">
    <w:p w14:paraId="3D0CCD23" w14:textId="19054B0D" w:rsidR="0042459D" w:rsidRDefault="0042459D">
      <w:pPr>
        <w:pStyle w:val="CommentText"/>
      </w:pPr>
      <w:r>
        <w:rPr>
          <w:rStyle w:val="CommentReference"/>
        </w:rPr>
        <w:annotationRef/>
      </w:r>
      <w:r>
        <w:t>To be reviewed/decided at VTS51. Suggestion is that this chapter has all references related to “</w:t>
      </w:r>
      <w:r w:rsidR="004F5D07">
        <w:t>UI” only</w:t>
      </w:r>
    </w:p>
  </w:comment>
  <w:comment w:id="107" w:author="Steve Guest" w:date="2021-06-01T11:43:00Z" w:initials="SG">
    <w:p w14:paraId="2FC293FC" w14:textId="2C83F13F" w:rsidR="00FC7D76" w:rsidRDefault="00FC7D76">
      <w:pPr>
        <w:pStyle w:val="CommentText"/>
      </w:pPr>
      <w:r>
        <w:rPr>
          <w:rStyle w:val="CommentReference"/>
        </w:rPr>
        <w:annotationRef/>
      </w:r>
      <w:r>
        <w:t>Check with the other TG Leaders that they will refer to G.1111-1 about the UI</w:t>
      </w:r>
    </w:p>
  </w:comment>
  <w:comment w:id="108" w:author="Steve Guest" w:date="2021-07-22T11:46:00Z" w:initials="SG">
    <w:p w14:paraId="0ABCE2A7" w14:textId="41684650" w:rsidR="00DD6ECC" w:rsidRDefault="00DD6ECC">
      <w:pPr>
        <w:pStyle w:val="CommentText"/>
      </w:pPr>
      <w:r>
        <w:rPr>
          <w:rStyle w:val="CommentReference"/>
        </w:rPr>
        <w:annotationRef/>
      </w:r>
      <w:r>
        <w:t>To be checked at VTS51</w:t>
      </w:r>
    </w:p>
  </w:comment>
  <w:comment w:id="147" w:author="Steve Guest" w:date="2021-06-17T11:14:00Z" w:initials="SG">
    <w:p w14:paraId="7BAD09FA" w14:textId="77777777" w:rsidR="00FC7D76" w:rsidRDefault="00FC7D76">
      <w:pPr>
        <w:pStyle w:val="CommentText"/>
      </w:pPr>
      <w:r>
        <w:rPr>
          <w:rStyle w:val="CommentReference"/>
        </w:rPr>
        <w:annotationRef/>
      </w:r>
      <w:r>
        <w:t>This seems to have been superseded by 2017 edition</w:t>
      </w:r>
    </w:p>
    <w:p w14:paraId="4B4AEA51" w14:textId="12D18FD8" w:rsidR="00FC7D76" w:rsidRDefault="00FC7D76">
      <w:pPr>
        <w:pStyle w:val="CommentText"/>
      </w:pPr>
      <w:r>
        <w:t>Check with Jens</w:t>
      </w:r>
    </w:p>
  </w:comment>
  <w:comment w:id="148" w:author="Steve Guest" w:date="2021-07-22T11:52:00Z" w:initials="SG">
    <w:p w14:paraId="39CC368C" w14:textId="4E625B24" w:rsidR="00DD6ECC" w:rsidRDefault="00DD6ECC">
      <w:pPr>
        <w:pStyle w:val="CommentText"/>
      </w:pPr>
      <w:r>
        <w:rPr>
          <w:rStyle w:val="CommentReference"/>
        </w:rPr>
        <w:annotationRef/>
      </w:r>
      <w:r>
        <w:t>Still to be confirmed by Jens/Takuya</w:t>
      </w:r>
      <w:r w:rsidR="00FF2D04">
        <w:t xml:space="preserve"> as of 22/07</w:t>
      </w:r>
    </w:p>
  </w:comment>
  <w:comment w:id="150" w:author="Steve Guest" w:date="2021-07-22T11:55:00Z" w:initials="SG">
    <w:p w14:paraId="208277E0" w14:textId="08F76627" w:rsidR="00FF2D04" w:rsidRDefault="00FF2D04">
      <w:pPr>
        <w:pStyle w:val="CommentText"/>
      </w:pPr>
      <w:r>
        <w:rPr>
          <w:rStyle w:val="CommentReference"/>
        </w:rPr>
        <w:annotationRef/>
      </w:r>
      <w:r>
        <w:t>Does this reference need updating?</w:t>
      </w:r>
    </w:p>
  </w:comment>
  <w:comment w:id="151" w:author="Steve Guest" w:date="2021-07-09T08:40:00Z" w:initials="SG">
    <w:p w14:paraId="05C296C7" w14:textId="57CA6D0B" w:rsidR="00FC7D76" w:rsidRDefault="00FC7D76">
      <w:pPr>
        <w:pStyle w:val="CommentText"/>
      </w:pPr>
      <w:r>
        <w:rPr>
          <w:rStyle w:val="CommentReference"/>
        </w:rPr>
        <w:annotationRef/>
      </w:r>
      <w:r>
        <w:t>1997 or 2017? To be confirmed with Jens</w:t>
      </w:r>
    </w:p>
  </w:comment>
  <w:comment w:id="152" w:author="Steve Guest" w:date="2021-07-09T08:41:00Z" w:initials="SG">
    <w:p w14:paraId="1857E937" w14:textId="73B23942" w:rsidR="00FC7D76" w:rsidRDefault="00FC7D76">
      <w:pPr>
        <w:pStyle w:val="CommentText"/>
      </w:pPr>
      <w:r>
        <w:rPr>
          <w:rStyle w:val="CommentReference"/>
        </w:rPr>
        <w:annotationRef/>
      </w:r>
      <w:r>
        <w:t>Move to section 2 – UI?</w:t>
      </w:r>
    </w:p>
  </w:comment>
  <w:comment w:id="153" w:author="Steve Guest" w:date="2021-07-09T08:42:00Z" w:initials="SG">
    <w:p w14:paraId="7BFAA998" w14:textId="1FFE7F98" w:rsidR="00FC7D76" w:rsidRDefault="00FC7D76">
      <w:pPr>
        <w:pStyle w:val="CommentText"/>
      </w:pPr>
      <w:r>
        <w:rPr>
          <w:rStyle w:val="CommentReference"/>
        </w:rPr>
        <w:annotationRef/>
      </w:r>
      <w:r>
        <w:t>Move to section 2 – UI?</w:t>
      </w:r>
    </w:p>
  </w:comment>
  <w:comment w:id="183" w:author="Steve Guest" w:date="2021-06-16T13:54:00Z" w:initials="SG">
    <w:p w14:paraId="0ACD7B89" w14:textId="40041055" w:rsidR="00FC7D76" w:rsidRDefault="00FC7D76">
      <w:pPr>
        <w:pStyle w:val="CommentText"/>
      </w:pPr>
      <w:r>
        <w:rPr>
          <w:rStyle w:val="CommentReference"/>
        </w:rPr>
        <w:annotationRef/>
      </w:r>
      <w:r>
        <w:t>Check that this is the correct wording in the new 857</w:t>
      </w:r>
    </w:p>
  </w:comment>
  <w:comment w:id="185" w:author="Steve Guest" w:date="2021-06-16T14:43:00Z" w:initials="SG">
    <w:p w14:paraId="03CEC0BE" w14:textId="77777777" w:rsidR="00FC7D76" w:rsidRDefault="00FC7D76" w:rsidP="005B2A88">
      <w:pPr>
        <w:pStyle w:val="CommentText"/>
      </w:pPr>
      <w:r>
        <w:rPr>
          <w:rStyle w:val="CommentReference"/>
        </w:rPr>
        <w:annotationRef/>
      </w:r>
      <w:r>
        <w:t>ARM Committee responsibility</w:t>
      </w:r>
    </w:p>
    <w:p w14:paraId="2DC4E30F" w14:textId="77777777" w:rsidR="00FC7D76" w:rsidRDefault="00FC7D76" w:rsidP="005B2A88">
      <w:pPr>
        <w:pStyle w:val="CommentText"/>
      </w:pPr>
      <w:r>
        <w:t>Being reviewed now by Roger Barker Task 1.2.2</w:t>
      </w:r>
    </w:p>
  </w:comment>
  <w:comment w:id="186" w:author="Steve Guest" w:date="2021-07-22T11:58:00Z" w:initials="SG">
    <w:p w14:paraId="6FE64900" w14:textId="2DE60C0D" w:rsidR="00FF2D04" w:rsidRDefault="00FF2D04">
      <w:pPr>
        <w:pStyle w:val="CommentText"/>
      </w:pPr>
      <w:r>
        <w:rPr>
          <w:rStyle w:val="CommentReference"/>
        </w:rPr>
        <w:annotationRef/>
      </w:r>
      <w:r>
        <w:t>We need to be sure that when ARM review they keep the legal issues in the guideline</w:t>
      </w:r>
    </w:p>
  </w:comment>
  <w:comment w:id="187" w:author="Steve Guest" w:date="2021-07-21T11:42:00Z" w:initials="SG">
    <w:p w14:paraId="3FC8E248" w14:textId="14E32117" w:rsidR="00FC7D76" w:rsidRDefault="00FC7D76">
      <w:pPr>
        <w:pStyle w:val="CommentText"/>
      </w:pPr>
      <w:r>
        <w:rPr>
          <w:rStyle w:val="CommentReference"/>
        </w:rPr>
        <w:annotationRef/>
      </w:r>
      <w:r>
        <w:t>To be crossed checked</w:t>
      </w:r>
    </w:p>
  </w:comment>
  <w:comment w:id="188" w:author="Steve Guest" w:date="2021-07-22T12:00:00Z" w:initials="SG">
    <w:p w14:paraId="05C059BB" w14:textId="263F1D37" w:rsidR="00FF2D04" w:rsidRDefault="00FF2D04">
      <w:pPr>
        <w:pStyle w:val="CommentText"/>
      </w:pPr>
      <w:r>
        <w:rPr>
          <w:rStyle w:val="CommentReference"/>
        </w:rPr>
        <w:annotationRef/>
      </w:r>
      <w:r>
        <w:t>Check that an update to G1130 is included in the VTS Task Register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CD674E" w15:done="0"/>
  <w15:commentEx w15:paraId="2F00F4F4" w15:done="0"/>
  <w15:commentEx w15:paraId="56E2E8EC" w15:done="0"/>
  <w15:commentEx w15:paraId="1B565198" w15:done="0"/>
  <w15:commentEx w15:paraId="5210312A" w15:done="0"/>
  <w15:commentEx w15:paraId="7B573DEB" w15:done="0"/>
  <w15:commentEx w15:paraId="103A80AA" w15:paraIdParent="7B573DEB" w15:done="0"/>
  <w15:commentEx w15:paraId="2DAFDE58" w15:done="0"/>
  <w15:commentEx w15:paraId="4EEEA9AB" w15:paraIdParent="2DAFDE58" w15:done="0"/>
  <w15:commentEx w15:paraId="3D0CCD23" w15:done="0"/>
  <w15:commentEx w15:paraId="2FC293FC" w15:done="0"/>
  <w15:commentEx w15:paraId="0ABCE2A7" w15:paraIdParent="2FC293FC" w15:done="0"/>
  <w15:commentEx w15:paraId="4B4AEA51" w15:done="0"/>
  <w15:commentEx w15:paraId="39CC368C" w15:paraIdParent="4B4AEA51" w15:done="0"/>
  <w15:commentEx w15:paraId="208277E0" w15:done="0"/>
  <w15:commentEx w15:paraId="05C296C7" w15:done="0"/>
  <w15:commentEx w15:paraId="1857E937" w15:done="0"/>
  <w15:commentEx w15:paraId="7BFAA998" w15:done="0"/>
  <w15:commentEx w15:paraId="0ACD7B89" w15:done="0"/>
  <w15:commentEx w15:paraId="2DC4E30F" w15:done="0"/>
  <w15:commentEx w15:paraId="6FE64900" w15:paraIdParent="2DC4E30F" w15:done="0"/>
  <w15:commentEx w15:paraId="3FC8E248" w15:done="0"/>
  <w15:commentEx w15:paraId="05C059BB" w15:paraIdParent="3FC8E2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CD674E" w16cid:durableId="23C69127"/>
  <w16cid:commentId w16cid:paraId="2F00F4F4" w16cid:durableId="23C69128"/>
  <w16cid:commentId w16cid:paraId="56E2E8EC" w16cid:durableId="24A13176"/>
  <w16cid:commentId w16cid:paraId="1B565198" w16cid:durableId="24607A9A"/>
  <w16cid:commentId w16cid:paraId="5210312A" w16cid:durableId="24607B1D"/>
  <w16cid:commentId w16cid:paraId="7B573DEB" w16cid:durableId="24607A57"/>
  <w16cid:commentId w16cid:paraId="103A80AA" w16cid:durableId="24A3D286"/>
  <w16cid:commentId w16cid:paraId="2DAFDE58" w16cid:durableId="23FB206E"/>
  <w16cid:commentId w16cid:paraId="4EEEA9AB" w16cid:durableId="24A3D4A0"/>
  <w16cid:commentId w16cid:paraId="3D0CCD23" w16cid:durableId="24A3D5E7"/>
  <w16cid:commentId w16cid:paraId="2FC293FC" w16cid:durableId="24609BC7"/>
  <w16cid:commentId w16cid:paraId="0ABCE2A7" w16cid:durableId="24A3D8FB"/>
  <w16cid:commentId w16cid:paraId="4B4AEA51" w16cid:durableId="2475AD32"/>
  <w16cid:commentId w16cid:paraId="39CC368C" w16cid:durableId="24A3DA82"/>
  <w16cid:commentId w16cid:paraId="208277E0" w16cid:durableId="24A3DB18"/>
  <w16cid:commentId w16cid:paraId="05C296C7" w16cid:durableId="249289E5"/>
  <w16cid:commentId w16cid:paraId="1857E937" w16cid:durableId="24928A48"/>
  <w16cid:commentId w16cid:paraId="7BFAA998" w16cid:durableId="24928A5A"/>
  <w16cid:commentId w16cid:paraId="0ACD7B89" w16cid:durableId="24748112"/>
  <w16cid:commentId w16cid:paraId="2DC4E30F" w16cid:durableId="24A27C35"/>
  <w16cid:commentId w16cid:paraId="6FE64900" w16cid:durableId="24A3DC01"/>
  <w16cid:commentId w16cid:paraId="3FC8E248" w16cid:durableId="24A286A8"/>
  <w16cid:commentId w16cid:paraId="05C059BB" w16cid:durableId="24A3DC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7284" w14:textId="77777777" w:rsidR="00CB77CA" w:rsidRDefault="00CB77CA" w:rsidP="003274DB">
      <w:r>
        <w:separator/>
      </w:r>
    </w:p>
    <w:p w14:paraId="38CEFFA8" w14:textId="77777777" w:rsidR="00CB77CA" w:rsidRDefault="00CB77CA"/>
  </w:endnote>
  <w:endnote w:type="continuationSeparator" w:id="0">
    <w:p w14:paraId="46FFABF9" w14:textId="77777777" w:rsidR="00CB77CA" w:rsidRDefault="00CB77CA" w:rsidP="003274DB">
      <w:r>
        <w:continuationSeparator/>
      </w:r>
    </w:p>
    <w:p w14:paraId="59754DCA" w14:textId="77777777" w:rsidR="00CB77CA" w:rsidRDefault="00CB7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FC7D76" w:rsidRDefault="00FC7D7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FC7D76" w:rsidRDefault="00FC7D7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FC7D76" w:rsidRDefault="00FC7D7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FC7D76" w:rsidRDefault="00FC7D7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FC7D76" w:rsidRDefault="00FC7D7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FC7D76" w:rsidRPr="00205F9A" w:rsidRDefault="00FC7D76" w:rsidP="00910058">
    <w:pPr>
      <w:rPr>
        <w:rFonts w:ascii="Avenir Book" w:hAnsi="Avenir Book"/>
        <w:color w:val="808080" w:themeColor="background1" w:themeShade="80"/>
        <w:sz w:val="13"/>
        <w:szCs w:val="13"/>
        <w:lang w:val="fr-FR"/>
      </w:rPr>
    </w:pPr>
    <w:r w:rsidRPr="00205F9A">
      <w:rPr>
        <w:rFonts w:ascii="Avenir Book" w:hAnsi="Avenir Book"/>
        <w:color w:val="808080" w:themeColor="background1" w:themeShade="80"/>
        <w:sz w:val="13"/>
        <w:szCs w:val="13"/>
        <w:lang w:val="fr-FR"/>
      </w:rPr>
      <w:t>10, rue des Gaudines – 78100 Saint Germaine en Laye, France</w:t>
    </w:r>
  </w:p>
  <w:p w14:paraId="38092807" w14:textId="77777777" w:rsidR="00FC7D76" w:rsidRPr="00205F9A" w:rsidRDefault="00FC7D76" w:rsidP="00910058">
    <w:pPr>
      <w:rPr>
        <w:rFonts w:ascii="Avenir Book" w:hAnsi="Avenir Book"/>
        <w:color w:val="808080" w:themeColor="background1" w:themeShade="80"/>
        <w:sz w:val="14"/>
        <w:szCs w:val="14"/>
        <w:lang w:val="fr-FR"/>
      </w:rPr>
    </w:pPr>
    <w:r w:rsidRPr="00205F9A">
      <w:rPr>
        <w:rFonts w:ascii="Avenir Book" w:hAnsi="Avenir Book"/>
        <w:color w:val="808080" w:themeColor="background1" w:themeShade="80"/>
        <w:sz w:val="13"/>
        <w:szCs w:val="13"/>
        <w:lang w:val="fr-FR"/>
      </w:rPr>
      <w:t>Tél. +33(0)1 34 51 70 01 – Fax +33 (0)1 34 51 82 05 – contact@iala-aism.org</w:t>
    </w:r>
  </w:p>
  <w:p w14:paraId="52515342" w14:textId="77777777" w:rsidR="00FC7D76" w:rsidRPr="004B6107" w:rsidRDefault="00FC7D76"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FC7D76" w:rsidRPr="004B6107" w:rsidRDefault="00FC7D76"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FC7D76" w:rsidRPr="00910058" w:rsidRDefault="00FC7D76"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FC7D76" w:rsidRDefault="00FC7D7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FC7D76" w:rsidRPr="00C907DF" w:rsidRDefault="00FC7D7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FC7D76" w:rsidRPr="00525922" w:rsidRDefault="00FC7D7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FC7D76" w:rsidRPr="00C716E5" w:rsidRDefault="00FC7D76" w:rsidP="00C716E5">
    <w:pPr>
      <w:pStyle w:val="Footer"/>
      <w:rPr>
        <w:sz w:val="15"/>
        <w:szCs w:val="15"/>
      </w:rPr>
    </w:pPr>
  </w:p>
  <w:p w14:paraId="4B7A5720" w14:textId="77777777" w:rsidR="00FC7D76" w:rsidRDefault="00FC7D76" w:rsidP="00C716E5">
    <w:pPr>
      <w:pStyle w:val="Footerportrait"/>
    </w:pPr>
  </w:p>
  <w:p w14:paraId="2F6D4E7A" w14:textId="4A22916E" w:rsidR="00FC7D76" w:rsidRPr="00C907DF" w:rsidRDefault="003D63C9" w:rsidP="00C716E5">
    <w:pPr>
      <w:pStyle w:val="Footerportrait"/>
      <w:rPr>
        <w:rStyle w:val="PageNumber"/>
        <w:szCs w:val="15"/>
      </w:rPr>
    </w:pPr>
    <w:fldSimple w:instr=" STYLEREF &quot;Document type&quot; \* MERGEFORMAT ">
      <w:r w:rsidR="008743CF">
        <w:t>IALA Guideline</w:t>
      </w:r>
    </w:fldSimple>
    <w:r w:rsidR="00FC7D76" w:rsidRPr="00C907DF">
      <w:t xml:space="preserve"> </w:t>
    </w:r>
    <w:fldSimple w:instr=" STYLEREF &quot;Document number&quot; \* MERGEFORMAT ">
      <w:r w:rsidR="008743CF">
        <w:t>1111-1</w:t>
      </w:r>
    </w:fldSimple>
    <w:r w:rsidR="00FC7D76" w:rsidRPr="00C907DF">
      <w:t xml:space="preserve"> –</w:t>
    </w:r>
    <w:r w:rsidR="00FC7D76">
      <w:t xml:space="preserve"> </w:t>
    </w:r>
    <w:fldSimple w:instr=" STYLEREF &quot;Document name&quot; \* MERGEFORMAT ">
      <w:r w:rsidR="008743CF">
        <w:t>Producing Requirements for the Core VTS system</w:t>
      </w:r>
    </w:fldSimple>
  </w:p>
  <w:p w14:paraId="0F686EB9" w14:textId="031A7744" w:rsidR="00FC7D76" w:rsidRPr="00C907DF" w:rsidRDefault="003D63C9" w:rsidP="00C716E5">
    <w:pPr>
      <w:pStyle w:val="Footerportrait"/>
    </w:pPr>
    <w:fldSimple w:instr=" STYLEREF &quot;Edition number&quot; \* MERGEFORMAT ">
      <w:r w:rsidR="008743CF">
        <w:t>Edition 2.0</w:t>
      </w:r>
    </w:fldSimple>
    <w:r w:rsidR="00FC7D76">
      <w:t xml:space="preserve">  </w:t>
    </w:r>
    <w:fldSimple w:instr=" STYLEREF &quot;Document date&quot; \* MERGEFORMAT ">
      <w:r w:rsidR="008743CF">
        <w:t>Document date</w:t>
      </w:r>
    </w:fldSimple>
    <w:r w:rsidR="00FC7D76" w:rsidRPr="00C907DF">
      <w:tab/>
    </w:r>
    <w:r w:rsidR="00FC7D76">
      <w:t xml:space="preserve">P </w:t>
    </w:r>
    <w:r w:rsidR="00FC7D76" w:rsidRPr="00C907DF">
      <w:rPr>
        <w:rStyle w:val="PageNumber"/>
        <w:szCs w:val="15"/>
      </w:rPr>
      <w:fldChar w:fldCharType="begin"/>
    </w:r>
    <w:r w:rsidR="00FC7D76" w:rsidRPr="00C907DF">
      <w:rPr>
        <w:rStyle w:val="PageNumber"/>
        <w:szCs w:val="15"/>
      </w:rPr>
      <w:instrText xml:space="preserve">PAGE  </w:instrText>
    </w:r>
    <w:r w:rsidR="00FC7D76" w:rsidRPr="00C907DF">
      <w:rPr>
        <w:rStyle w:val="PageNumber"/>
        <w:szCs w:val="15"/>
      </w:rPr>
      <w:fldChar w:fldCharType="separate"/>
    </w:r>
    <w:r w:rsidR="00FC7D76">
      <w:rPr>
        <w:rStyle w:val="PageNumber"/>
        <w:szCs w:val="15"/>
      </w:rPr>
      <w:t>5</w:t>
    </w:r>
    <w:r w:rsidR="00FC7D7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FC7D76" w:rsidRDefault="00FC7D76" w:rsidP="00C716E5">
    <w:pPr>
      <w:pStyle w:val="Footer"/>
    </w:pPr>
  </w:p>
  <w:p w14:paraId="04F8F480" w14:textId="77777777" w:rsidR="00FC7D76" w:rsidRDefault="00FC7D76" w:rsidP="00C716E5">
    <w:pPr>
      <w:pStyle w:val="Footerportrait"/>
    </w:pPr>
  </w:p>
  <w:p w14:paraId="5DC890B0" w14:textId="774A3293" w:rsidR="00FC7D76" w:rsidRPr="00C907DF" w:rsidRDefault="003D63C9" w:rsidP="00C716E5">
    <w:pPr>
      <w:pStyle w:val="Footerportrait"/>
      <w:rPr>
        <w:rStyle w:val="PageNumber"/>
        <w:szCs w:val="15"/>
      </w:rPr>
    </w:pPr>
    <w:fldSimple w:instr=" STYLEREF &quot;Document type&quot; \* MERGEFORMAT ">
      <w:r w:rsidR="008743CF">
        <w:t>IALA Guideline</w:t>
      </w:r>
    </w:fldSimple>
    <w:r w:rsidR="00FC7D76" w:rsidRPr="00C907DF">
      <w:t xml:space="preserve"> </w:t>
    </w:r>
    <w:fldSimple w:instr=" STYLEREF &quot;Document number&quot; \* MERGEFORMAT ">
      <w:r w:rsidR="008743CF">
        <w:t>1111-1</w:t>
      </w:r>
    </w:fldSimple>
    <w:r w:rsidR="00FC7D76" w:rsidRPr="00C907DF">
      <w:t xml:space="preserve"> –</w:t>
    </w:r>
    <w:r w:rsidR="00FC7D76">
      <w:t xml:space="preserve"> </w:t>
    </w:r>
    <w:fldSimple w:instr=" STYLEREF &quot;Document name&quot; \* MERGEFORMAT ">
      <w:r w:rsidR="008743CF">
        <w:t>Producing Requirements for the Core VTS system</w:t>
      </w:r>
    </w:fldSimple>
  </w:p>
  <w:p w14:paraId="7263A6FF" w14:textId="66B9E893" w:rsidR="00FC7D76" w:rsidRPr="00525922" w:rsidRDefault="003D63C9" w:rsidP="00C716E5">
    <w:pPr>
      <w:pStyle w:val="Footerportrait"/>
    </w:pPr>
    <w:fldSimple w:instr=" STYLEREF &quot;Edition number&quot; \* MERGEFORMAT ">
      <w:r w:rsidR="008743CF">
        <w:t>Edition 2.0</w:t>
      </w:r>
    </w:fldSimple>
    <w:r w:rsidR="00FC7D76" w:rsidRPr="00C907DF">
      <w:tab/>
    </w:r>
    <w:r w:rsidR="00FC7D76">
      <w:t xml:space="preserve">P </w:t>
    </w:r>
    <w:r w:rsidR="00FC7D76" w:rsidRPr="00C907DF">
      <w:rPr>
        <w:rStyle w:val="PageNumber"/>
        <w:szCs w:val="15"/>
      </w:rPr>
      <w:fldChar w:fldCharType="begin"/>
    </w:r>
    <w:r w:rsidR="00FC7D76" w:rsidRPr="00C907DF">
      <w:rPr>
        <w:rStyle w:val="PageNumber"/>
        <w:szCs w:val="15"/>
      </w:rPr>
      <w:instrText xml:space="preserve">PAGE  </w:instrText>
    </w:r>
    <w:r w:rsidR="00FC7D76" w:rsidRPr="00C907DF">
      <w:rPr>
        <w:rStyle w:val="PageNumber"/>
        <w:szCs w:val="15"/>
      </w:rPr>
      <w:fldChar w:fldCharType="separate"/>
    </w:r>
    <w:r w:rsidR="00FC7D76">
      <w:rPr>
        <w:rStyle w:val="PageNumber"/>
        <w:szCs w:val="15"/>
      </w:rPr>
      <w:t>3</w:t>
    </w:r>
    <w:r w:rsidR="00FC7D7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FC7D76" w:rsidRDefault="00FC7D76" w:rsidP="00C716E5">
    <w:pPr>
      <w:pStyle w:val="Footer"/>
    </w:pPr>
  </w:p>
  <w:p w14:paraId="56AB63EE" w14:textId="77777777" w:rsidR="00FC7D76" w:rsidRDefault="00FC7D76" w:rsidP="00C716E5">
    <w:pPr>
      <w:pStyle w:val="Footerportrait"/>
    </w:pPr>
  </w:p>
  <w:p w14:paraId="0825742F" w14:textId="6A20ACEB" w:rsidR="00FC7D76" w:rsidRPr="00C907DF" w:rsidRDefault="003D63C9" w:rsidP="00184C2E">
    <w:pPr>
      <w:pStyle w:val="Footerportrait"/>
      <w:tabs>
        <w:tab w:val="clear" w:pos="10206"/>
        <w:tab w:val="right" w:pos="15137"/>
      </w:tabs>
    </w:pPr>
    <w:fldSimple w:instr=" STYLEREF &quot;Document type&quot; \* MERGEFORMAT ">
      <w:r w:rsidR="008743CF">
        <w:t>IALA Guideline</w:t>
      </w:r>
    </w:fldSimple>
    <w:r w:rsidR="00FC7D76" w:rsidRPr="00C907DF">
      <w:t xml:space="preserve"> </w:t>
    </w:r>
    <w:fldSimple w:instr=" STYLEREF &quot;Document number&quot; \* MERGEFORMAT ">
      <w:r w:rsidR="008743CF">
        <w:t>1111-1</w:t>
      </w:r>
    </w:fldSimple>
    <w:r w:rsidR="00FC7D76" w:rsidRPr="00C907DF">
      <w:t xml:space="preserve"> –</w:t>
    </w:r>
    <w:r w:rsidR="00FC7D76">
      <w:t xml:space="preserve"> </w:t>
    </w:r>
    <w:fldSimple w:instr=" STYLEREF &quot;Document name&quot; \* MERGEFORMAT ">
      <w:r w:rsidR="008743CF">
        <w:t>Producing Requirements for the Core VTS system</w:t>
      </w:r>
    </w:fldSimple>
    <w:r w:rsidR="00FC7D76">
      <w:tab/>
    </w:r>
  </w:p>
  <w:p w14:paraId="1FE6F6EF" w14:textId="45334990" w:rsidR="00FC7D76" w:rsidRPr="00C907DF" w:rsidRDefault="003D63C9" w:rsidP="00184C2E">
    <w:pPr>
      <w:pStyle w:val="Footerportrait"/>
      <w:tabs>
        <w:tab w:val="clear" w:pos="10206"/>
        <w:tab w:val="right" w:pos="15137"/>
      </w:tabs>
    </w:pPr>
    <w:fldSimple w:instr=" STYLEREF &quot;Edition number&quot; \* MERGEFORMAT ">
      <w:r w:rsidR="008743CF">
        <w:t>Edition 2.0</w:t>
      </w:r>
    </w:fldSimple>
    <w:r w:rsidR="00FC7D76">
      <w:t xml:space="preserve">  </w:t>
    </w:r>
    <w:fldSimple w:instr=" STYLEREF &quot;Document date&quot; \* MERGEFORMAT ">
      <w:r w:rsidR="008743CF">
        <w:t>Document date</w:t>
      </w:r>
    </w:fldSimple>
    <w:r w:rsidR="00FC7D76">
      <w:tab/>
    </w:r>
    <w:r w:rsidR="00FC7D76">
      <w:rPr>
        <w:rStyle w:val="PageNumber"/>
        <w:szCs w:val="15"/>
      </w:rPr>
      <w:t xml:space="preserve">P </w:t>
    </w:r>
    <w:r w:rsidR="00FC7D76" w:rsidRPr="00C907DF">
      <w:rPr>
        <w:rStyle w:val="PageNumber"/>
        <w:szCs w:val="15"/>
      </w:rPr>
      <w:fldChar w:fldCharType="begin"/>
    </w:r>
    <w:r w:rsidR="00FC7D76" w:rsidRPr="00C907DF">
      <w:rPr>
        <w:rStyle w:val="PageNumber"/>
        <w:szCs w:val="15"/>
      </w:rPr>
      <w:instrText xml:space="preserve">PAGE  </w:instrText>
    </w:r>
    <w:r w:rsidR="00FC7D76" w:rsidRPr="00C907DF">
      <w:rPr>
        <w:rStyle w:val="PageNumber"/>
        <w:szCs w:val="15"/>
      </w:rPr>
      <w:fldChar w:fldCharType="separate"/>
    </w:r>
    <w:r w:rsidR="00FC7D76">
      <w:rPr>
        <w:rStyle w:val="PageNumber"/>
        <w:szCs w:val="15"/>
      </w:rPr>
      <w:t>39</w:t>
    </w:r>
    <w:r w:rsidR="00FC7D7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86223" w14:textId="77777777" w:rsidR="00CB77CA" w:rsidRDefault="00CB77CA" w:rsidP="003274DB">
      <w:r>
        <w:separator/>
      </w:r>
    </w:p>
    <w:p w14:paraId="0BF9C5BD" w14:textId="77777777" w:rsidR="00CB77CA" w:rsidRDefault="00CB77CA"/>
  </w:footnote>
  <w:footnote w:type="continuationSeparator" w:id="0">
    <w:p w14:paraId="5A107860" w14:textId="77777777" w:rsidR="00CB77CA" w:rsidRDefault="00CB77CA" w:rsidP="003274DB">
      <w:r>
        <w:continuationSeparator/>
      </w:r>
    </w:p>
    <w:p w14:paraId="44E6DC48" w14:textId="77777777" w:rsidR="00CB77CA" w:rsidRDefault="00CB7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77777777" w:rsidR="00FC7D76" w:rsidRDefault="008743CF">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77777777" w:rsidR="00FC7D76" w:rsidRDefault="008743CF">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77777777" w:rsidR="00FC7D76" w:rsidRPr="00667792" w:rsidRDefault="008743CF"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77777777" w:rsidR="00FC7D76" w:rsidRDefault="008743CF">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7C890C50" w:rsidR="00FC7D76" w:rsidRPr="00ED2A8D" w:rsidRDefault="008743CF"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D63C9">
      <w:t>VTS51-10.2.1</w:t>
    </w:r>
    <w:r>
      <w:t>.1</w:t>
    </w:r>
    <w:r w:rsidR="003D63C9">
      <w:t xml:space="preserve"> (</w:t>
    </w:r>
    <w:r w:rsidR="00FC7D76">
      <w:t>VTS50-10.2.6.1</w:t>
    </w:r>
    <w:r w:rsidR="003D63C9">
      <w:t>)</w:t>
    </w:r>
  </w:p>
  <w:p w14:paraId="1AC5F4F5" w14:textId="77777777" w:rsidR="00FC7D76" w:rsidRPr="00ED2A8D" w:rsidRDefault="00FC7D76" w:rsidP="008747E0">
    <w:pPr>
      <w:pStyle w:val="Header"/>
    </w:pPr>
  </w:p>
  <w:p w14:paraId="37530E1B" w14:textId="77777777" w:rsidR="00FC7D76" w:rsidRDefault="00FC7D76" w:rsidP="008747E0">
    <w:pPr>
      <w:pStyle w:val="Header"/>
    </w:pPr>
  </w:p>
  <w:p w14:paraId="0850F701" w14:textId="77777777" w:rsidR="00FC7D76" w:rsidRDefault="00FC7D76" w:rsidP="008747E0">
    <w:pPr>
      <w:pStyle w:val="Header"/>
    </w:pPr>
  </w:p>
  <w:p w14:paraId="2520A8FF" w14:textId="77777777" w:rsidR="00FC7D76" w:rsidRDefault="00FC7D76" w:rsidP="008747E0">
    <w:pPr>
      <w:pStyle w:val="Header"/>
    </w:pPr>
  </w:p>
  <w:p w14:paraId="71000AFC" w14:textId="77777777" w:rsidR="00FC7D76" w:rsidRDefault="00FC7D76" w:rsidP="008747E0">
    <w:pPr>
      <w:pStyle w:val="Header"/>
    </w:pPr>
  </w:p>
  <w:p w14:paraId="29B26946" w14:textId="77777777" w:rsidR="00FC7D76" w:rsidRDefault="00FC7D76"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FC7D76" w:rsidRPr="00ED2A8D" w:rsidRDefault="00FC7D76" w:rsidP="008747E0">
    <w:pPr>
      <w:pStyle w:val="Header"/>
    </w:pPr>
  </w:p>
  <w:p w14:paraId="3138613A" w14:textId="77777777" w:rsidR="00FC7D76" w:rsidRPr="00ED2A8D" w:rsidRDefault="00FC7D7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77777777" w:rsidR="00FC7D76" w:rsidRDefault="008743CF">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FC7D76" w:rsidRDefault="00FC7D76">
    <w:pPr>
      <w:pStyle w:val="Header"/>
    </w:pPr>
  </w:p>
  <w:p w14:paraId="21986B8E" w14:textId="77777777" w:rsidR="00FC7D76" w:rsidRDefault="00FC7D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77777777" w:rsidR="00FC7D76" w:rsidRDefault="008743CF">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77777777" w:rsidR="00FC7D76" w:rsidRPr="00ED2A8D" w:rsidRDefault="008743CF"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FC7D76" w:rsidRPr="00ED2A8D" w:rsidRDefault="00FC7D76" w:rsidP="008747E0">
    <w:pPr>
      <w:pStyle w:val="Header"/>
    </w:pPr>
  </w:p>
  <w:p w14:paraId="33516DA6" w14:textId="77777777" w:rsidR="00FC7D76" w:rsidRDefault="00FC7D76" w:rsidP="008747E0">
    <w:pPr>
      <w:pStyle w:val="Header"/>
    </w:pPr>
  </w:p>
  <w:p w14:paraId="55E8389E" w14:textId="77777777" w:rsidR="00FC7D76" w:rsidRDefault="00FC7D76" w:rsidP="008747E0">
    <w:pPr>
      <w:pStyle w:val="Header"/>
    </w:pPr>
  </w:p>
  <w:p w14:paraId="48D0F1E5" w14:textId="77777777" w:rsidR="00FC7D76" w:rsidRDefault="00FC7D76" w:rsidP="008747E0">
    <w:pPr>
      <w:pStyle w:val="Header"/>
    </w:pPr>
  </w:p>
  <w:p w14:paraId="12DCB8A2" w14:textId="77777777" w:rsidR="00FC7D76" w:rsidRPr="00441393" w:rsidRDefault="00FC7D76" w:rsidP="00441393">
    <w:pPr>
      <w:pStyle w:val="Contents"/>
    </w:pPr>
    <w:r>
      <w:t>DOCUMENT HISTORY</w:t>
    </w:r>
  </w:p>
  <w:p w14:paraId="38A3DB8B" w14:textId="77777777" w:rsidR="00FC7D76" w:rsidRPr="00ED2A8D" w:rsidRDefault="00FC7D76" w:rsidP="008747E0">
    <w:pPr>
      <w:pStyle w:val="Header"/>
    </w:pPr>
  </w:p>
  <w:p w14:paraId="012A4249" w14:textId="77777777" w:rsidR="00FC7D76" w:rsidRPr="00AC33A2" w:rsidRDefault="00FC7D7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77777777" w:rsidR="00FC7D76" w:rsidRDefault="008743CF">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7777777" w:rsidR="00FC7D76" w:rsidRDefault="008743CF">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7777777" w:rsidR="00FC7D76" w:rsidRPr="00ED2A8D" w:rsidRDefault="008743CF"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FC7D76" w:rsidRPr="00ED2A8D" w:rsidRDefault="00FC7D76" w:rsidP="008747E0">
    <w:pPr>
      <w:pStyle w:val="Header"/>
    </w:pPr>
  </w:p>
  <w:p w14:paraId="03A8D3B0" w14:textId="77777777" w:rsidR="00FC7D76" w:rsidRDefault="00FC7D76" w:rsidP="008747E0">
    <w:pPr>
      <w:pStyle w:val="Header"/>
    </w:pPr>
  </w:p>
  <w:p w14:paraId="7ECDB4CA" w14:textId="77777777" w:rsidR="00FC7D76" w:rsidRDefault="00FC7D76" w:rsidP="008747E0">
    <w:pPr>
      <w:pStyle w:val="Header"/>
    </w:pPr>
  </w:p>
  <w:p w14:paraId="349DAFE1" w14:textId="77777777" w:rsidR="00FC7D76" w:rsidRDefault="00FC7D76" w:rsidP="008747E0">
    <w:pPr>
      <w:pStyle w:val="Header"/>
    </w:pPr>
  </w:p>
  <w:p w14:paraId="20712661" w14:textId="77777777" w:rsidR="00FC7D76" w:rsidRPr="00441393" w:rsidRDefault="00FC7D76" w:rsidP="00441393">
    <w:pPr>
      <w:pStyle w:val="Contents"/>
    </w:pPr>
    <w:r>
      <w:t>CONTENTS</w:t>
    </w:r>
  </w:p>
  <w:p w14:paraId="2FDA1056" w14:textId="77777777" w:rsidR="00FC7D76" w:rsidRDefault="00FC7D76" w:rsidP="0078486B">
    <w:pPr>
      <w:pStyle w:val="Header"/>
      <w:spacing w:line="140" w:lineRule="exact"/>
    </w:pPr>
  </w:p>
  <w:p w14:paraId="5BB17674" w14:textId="77777777" w:rsidR="00FC7D76" w:rsidRPr="00AC33A2" w:rsidRDefault="00FC7D7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77777777" w:rsidR="00FC7D76" w:rsidRPr="00ED2A8D" w:rsidRDefault="008743CF"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C7D76">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FC7D76" w:rsidRPr="00ED2A8D" w:rsidRDefault="00FC7D76" w:rsidP="00C716E5">
    <w:pPr>
      <w:pStyle w:val="Header"/>
    </w:pPr>
  </w:p>
  <w:p w14:paraId="3F6DDE8E" w14:textId="77777777" w:rsidR="00FC7D76" w:rsidRDefault="00FC7D76" w:rsidP="00C716E5">
    <w:pPr>
      <w:pStyle w:val="Header"/>
    </w:pPr>
  </w:p>
  <w:p w14:paraId="74FFCF70" w14:textId="77777777" w:rsidR="00FC7D76" w:rsidRDefault="00FC7D76" w:rsidP="00C716E5">
    <w:pPr>
      <w:pStyle w:val="Header"/>
    </w:pPr>
  </w:p>
  <w:p w14:paraId="14C6046F" w14:textId="77777777" w:rsidR="00FC7D76" w:rsidRDefault="00FC7D76" w:rsidP="00C716E5">
    <w:pPr>
      <w:pStyle w:val="Header"/>
    </w:pPr>
  </w:p>
  <w:p w14:paraId="0BA4DCD6" w14:textId="77777777" w:rsidR="00FC7D76" w:rsidRPr="00441393" w:rsidRDefault="00FC7D76" w:rsidP="00C716E5">
    <w:pPr>
      <w:pStyle w:val="Contents"/>
    </w:pPr>
    <w:r>
      <w:t>CONTENTS</w:t>
    </w:r>
  </w:p>
  <w:p w14:paraId="4EB8AE4C" w14:textId="77777777" w:rsidR="00FC7D76" w:rsidRPr="00ED2A8D" w:rsidRDefault="00FC7D76" w:rsidP="00C716E5">
    <w:pPr>
      <w:pStyle w:val="Header"/>
    </w:pPr>
  </w:p>
  <w:p w14:paraId="1E036810" w14:textId="77777777" w:rsidR="00FC7D76" w:rsidRPr="00AC33A2" w:rsidRDefault="00FC7D76" w:rsidP="00C716E5">
    <w:pPr>
      <w:pStyle w:val="Header"/>
      <w:spacing w:line="140" w:lineRule="exact"/>
    </w:pPr>
  </w:p>
  <w:p w14:paraId="03BBE81C" w14:textId="77777777" w:rsidR="00FC7D76" w:rsidRDefault="00FC7D76">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155058"/>
    <w:multiLevelType w:val="multilevel"/>
    <w:tmpl w:val="164A7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5704C"/>
    <w:multiLevelType w:val="hybridMultilevel"/>
    <w:tmpl w:val="CA34DF7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66B50480"/>
    <w:multiLevelType w:val="hybridMultilevel"/>
    <w:tmpl w:val="BD80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706802"/>
    <w:multiLevelType w:val="hybridMultilevel"/>
    <w:tmpl w:val="A4D4DA3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860D3C"/>
    <w:multiLevelType w:val="multilevel"/>
    <w:tmpl w:val="E044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40"/>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6"/>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8"/>
  </w:num>
  <w:num w:numId="23">
    <w:abstractNumId w:val="1"/>
  </w:num>
  <w:num w:numId="24">
    <w:abstractNumId w:val="19"/>
  </w:num>
  <w:num w:numId="25">
    <w:abstractNumId w:val="16"/>
  </w:num>
  <w:num w:numId="26">
    <w:abstractNumId w:val="27"/>
  </w:num>
  <w:num w:numId="27">
    <w:abstractNumId w:val="30"/>
  </w:num>
  <w:num w:numId="28">
    <w:abstractNumId w:val="4"/>
  </w:num>
  <w:num w:numId="29">
    <w:abstractNumId w:val="21"/>
  </w:num>
  <w:num w:numId="30">
    <w:abstractNumId w:val="12"/>
  </w:num>
  <w:num w:numId="31">
    <w:abstractNumId w:val="7"/>
  </w:num>
  <w:num w:numId="32">
    <w:abstractNumId w:val="37"/>
  </w:num>
  <w:num w:numId="33">
    <w:abstractNumId w:val="34"/>
  </w:num>
  <w:num w:numId="34">
    <w:abstractNumId w:val="11"/>
    <w:lvlOverride w:ilvl="0">
      <w:startOverride w:val="1"/>
    </w:lvlOverride>
  </w:num>
  <w:num w:numId="35">
    <w:abstractNumId w:val="31"/>
  </w:num>
  <w:num w:numId="36">
    <w:abstractNumId w:val="24"/>
  </w:num>
  <w:num w:numId="37">
    <w:abstractNumId w:val="29"/>
  </w:num>
  <w:num w:numId="38">
    <w:abstractNumId w:val="39"/>
  </w:num>
  <w:num w:numId="39">
    <w:abstractNumId w:val="33"/>
  </w:num>
  <w:num w:numId="40">
    <w:abstractNumId w:val="26"/>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2"/>
  </w:num>
  <w:num w:numId="47">
    <w:abstractNumId w:val="35"/>
  </w:num>
  <w:num w:numId="48">
    <w:abstractNumId w:val="2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Hadley">
    <w15:presenceInfo w15:providerId="Windows Live" w15:userId="7edea1fdf255c438"/>
  </w15:person>
  <w15:person w15:author="Dunn, Karen">
    <w15:presenceInfo w15:providerId="AD" w15:userId="S-1-5-21-334392860-1687531001-4089495415-47730"/>
  </w15:person>
  <w15:person w15:author="Steve Guest">
    <w15:presenceInfo w15:providerId="AD" w15:userId="S::steve.guest@knc.kongsberg.com::498ea59e-510c-4cf1-81dd-ba264ffbf559"/>
  </w15:person>
  <w15:person w15:author="Steve Guest [2]">
    <w15:presenceInfo w15:providerId="AD" w15:userId="S::steve.guest@norcontrol.com::498ea59e-510c-4cf1-81dd-ba264ffbf5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006BC"/>
    <w:rsid w:val="00007A1C"/>
    <w:rsid w:val="0001616D"/>
    <w:rsid w:val="00016839"/>
    <w:rsid w:val="000174F9"/>
    <w:rsid w:val="000249C2"/>
    <w:rsid w:val="000258F6"/>
    <w:rsid w:val="000262A6"/>
    <w:rsid w:val="00031E05"/>
    <w:rsid w:val="000379A7"/>
    <w:rsid w:val="00040EB8"/>
    <w:rsid w:val="000439A4"/>
    <w:rsid w:val="00044293"/>
    <w:rsid w:val="000472F8"/>
    <w:rsid w:val="0005449E"/>
    <w:rsid w:val="0005760A"/>
    <w:rsid w:val="00057699"/>
    <w:rsid w:val="00057B6D"/>
    <w:rsid w:val="00061A7B"/>
    <w:rsid w:val="00071F60"/>
    <w:rsid w:val="00081625"/>
    <w:rsid w:val="0008230B"/>
    <w:rsid w:val="00083155"/>
    <w:rsid w:val="0008654C"/>
    <w:rsid w:val="000904ED"/>
    <w:rsid w:val="00091545"/>
    <w:rsid w:val="00095832"/>
    <w:rsid w:val="000A2697"/>
    <w:rsid w:val="000A27A8"/>
    <w:rsid w:val="000B02FE"/>
    <w:rsid w:val="000B2356"/>
    <w:rsid w:val="000B5720"/>
    <w:rsid w:val="000C4343"/>
    <w:rsid w:val="000C711B"/>
    <w:rsid w:val="000D1C37"/>
    <w:rsid w:val="000D2431"/>
    <w:rsid w:val="000D341B"/>
    <w:rsid w:val="000D4DB6"/>
    <w:rsid w:val="000D5B82"/>
    <w:rsid w:val="000D5D08"/>
    <w:rsid w:val="000D7080"/>
    <w:rsid w:val="000E26F4"/>
    <w:rsid w:val="000E3954"/>
    <w:rsid w:val="000E3E52"/>
    <w:rsid w:val="000E4C51"/>
    <w:rsid w:val="000E7D6E"/>
    <w:rsid w:val="000F0A48"/>
    <w:rsid w:val="000F0F9F"/>
    <w:rsid w:val="000F3F43"/>
    <w:rsid w:val="000F4B10"/>
    <w:rsid w:val="000F58ED"/>
    <w:rsid w:val="001035F2"/>
    <w:rsid w:val="00110865"/>
    <w:rsid w:val="00111168"/>
    <w:rsid w:val="00113D5B"/>
    <w:rsid w:val="00113F8F"/>
    <w:rsid w:val="0011428C"/>
    <w:rsid w:val="00115D8A"/>
    <w:rsid w:val="001168B9"/>
    <w:rsid w:val="00116A50"/>
    <w:rsid w:val="00122EBD"/>
    <w:rsid w:val="00122F38"/>
    <w:rsid w:val="001308FB"/>
    <w:rsid w:val="00131D5F"/>
    <w:rsid w:val="001349DB"/>
    <w:rsid w:val="00135AEB"/>
    <w:rsid w:val="00135C37"/>
    <w:rsid w:val="00136E58"/>
    <w:rsid w:val="00152A5B"/>
    <w:rsid w:val="00152CE6"/>
    <w:rsid w:val="001547F9"/>
    <w:rsid w:val="001607D8"/>
    <w:rsid w:val="00160ECB"/>
    <w:rsid w:val="00161325"/>
    <w:rsid w:val="001623BE"/>
    <w:rsid w:val="0017187B"/>
    <w:rsid w:val="00172D0F"/>
    <w:rsid w:val="001742A5"/>
    <w:rsid w:val="00184427"/>
    <w:rsid w:val="00184C2E"/>
    <w:rsid w:val="00187415"/>
    <w:rsid w:val="001875B1"/>
    <w:rsid w:val="0019279D"/>
    <w:rsid w:val="00192B98"/>
    <w:rsid w:val="001967E2"/>
    <w:rsid w:val="001A4E97"/>
    <w:rsid w:val="001A5F3E"/>
    <w:rsid w:val="001A777B"/>
    <w:rsid w:val="001B2A35"/>
    <w:rsid w:val="001B339A"/>
    <w:rsid w:val="001C420E"/>
    <w:rsid w:val="001C650B"/>
    <w:rsid w:val="001C72B5"/>
    <w:rsid w:val="001D2E7A"/>
    <w:rsid w:val="001D3992"/>
    <w:rsid w:val="001D4A3E"/>
    <w:rsid w:val="001D5602"/>
    <w:rsid w:val="001E07C3"/>
    <w:rsid w:val="001E13B4"/>
    <w:rsid w:val="001E416D"/>
    <w:rsid w:val="001F3BB0"/>
    <w:rsid w:val="001F3CE2"/>
    <w:rsid w:val="001F4EF8"/>
    <w:rsid w:val="001F5AB1"/>
    <w:rsid w:val="00201337"/>
    <w:rsid w:val="002022C6"/>
    <w:rsid w:val="002022EA"/>
    <w:rsid w:val="002044E9"/>
    <w:rsid w:val="00205B17"/>
    <w:rsid w:val="00205D9B"/>
    <w:rsid w:val="00205F9A"/>
    <w:rsid w:val="00211720"/>
    <w:rsid w:val="002204DA"/>
    <w:rsid w:val="00222D4C"/>
    <w:rsid w:val="0022371A"/>
    <w:rsid w:val="002317E5"/>
    <w:rsid w:val="002327EF"/>
    <w:rsid w:val="00236E08"/>
    <w:rsid w:val="00237785"/>
    <w:rsid w:val="00251FB9"/>
    <w:rsid w:val="002520AD"/>
    <w:rsid w:val="0025660A"/>
    <w:rsid w:val="0025730E"/>
    <w:rsid w:val="00257DF8"/>
    <w:rsid w:val="00257E4A"/>
    <w:rsid w:val="0026038D"/>
    <w:rsid w:val="002654A7"/>
    <w:rsid w:val="002659BE"/>
    <w:rsid w:val="00265DBA"/>
    <w:rsid w:val="0027175D"/>
    <w:rsid w:val="00272094"/>
    <w:rsid w:val="00276585"/>
    <w:rsid w:val="0028314D"/>
    <w:rsid w:val="0029793F"/>
    <w:rsid w:val="002A1C42"/>
    <w:rsid w:val="002A617C"/>
    <w:rsid w:val="002A71CF"/>
    <w:rsid w:val="002A72D3"/>
    <w:rsid w:val="002B3E9D"/>
    <w:rsid w:val="002B7589"/>
    <w:rsid w:val="002C15C6"/>
    <w:rsid w:val="002C65C2"/>
    <w:rsid w:val="002C77F4"/>
    <w:rsid w:val="002D0869"/>
    <w:rsid w:val="002D1875"/>
    <w:rsid w:val="002D78FE"/>
    <w:rsid w:val="002E4993"/>
    <w:rsid w:val="002E5BAC"/>
    <w:rsid w:val="002E7635"/>
    <w:rsid w:val="002F265A"/>
    <w:rsid w:val="003023C5"/>
    <w:rsid w:val="0030413F"/>
    <w:rsid w:val="00305EFE"/>
    <w:rsid w:val="00313B4B"/>
    <w:rsid w:val="00313D85"/>
    <w:rsid w:val="00315CE3"/>
    <w:rsid w:val="0031629B"/>
    <w:rsid w:val="003240EF"/>
    <w:rsid w:val="00324CE4"/>
    <w:rsid w:val="003251FE"/>
    <w:rsid w:val="003274DB"/>
    <w:rsid w:val="00327FBF"/>
    <w:rsid w:val="00332A7B"/>
    <w:rsid w:val="003343E0"/>
    <w:rsid w:val="00335E40"/>
    <w:rsid w:val="0034102D"/>
    <w:rsid w:val="00341301"/>
    <w:rsid w:val="00344408"/>
    <w:rsid w:val="00345E37"/>
    <w:rsid w:val="00346787"/>
    <w:rsid w:val="00347F3E"/>
    <w:rsid w:val="00354469"/>
    <w:rsid w:val="003568A2"/>
    <w:rsid w:val="003621C3"/>
    <w:rsid w:val="00362B6B"/>
    <w:rsid w:val="0036382D"/>
    <w:rsid w:val="00364D30"/>
    <w:rsid w:val="00370271"/>
    <w:rsid w:val="00370B04"/>
    <w:rsid w:val="00380350"/>
    <w:rsid w:val="00380B4E"/>
    <w:rsid w:val="003816E4"/>
    <w:rsid w:val="00386147"/>
    <w:rsid w:val="0038791B"/>
    <w:rsid w:val="0039131E"/>
    <w:rsid w:val="003975B8"/>
    <w:rsid w:val="003A04A6"/>
    <w:rsid w:val="003A1A56"/>
    <w:rsid w:val="003A3548"/>
    <w:rsid w:val="003A7759"/>
    <w:rsid w:val="003A7F6E"/>
    <w:rsid w:val="003B03EA"/>
    <w:rsid w:val="003B4A84"/>
    <w:rsid w:val="003C661F"/>
    <w:rsid w:val="003C7C34"/>
    <w:rsid w:val="003C7ED3"/>
    <w:rsid w:val="003D0F37"/>
    <w:rsid w:val="003D2C34"/>
    <w:rsid w:val="003D5150"/>
    <w:rsid w:val="003D63C9"/>
    <w:rsid w:val="003D63FD"/>
    <w:rsid w:val="003D79DD"/>
    <w:rsid w:val="003F1901"/>
    <w:rsid w:val="003F1C3A"/>
    <w:rsid w:val="003F6219"/>
    <w:rsid w:val="0041086B"/>
    <w:rsid w:val="00414698"/>
    <w:rsid w:val="0042459D"/>
    <w:rsid w:val="0042565E"/>
    <w:rsid w:val="00432C05"/>
    <w:rsid w:val="00440379"/>
    <w:rsid w:val="00441393"/>
    <w:rsid w:val="00441456"/>
    <w:rsid w:val="00445EB8"/>
    <w:rsid w:val="00446083"/>
    <w:rsid w:val="00446E5A"/>
    <w:rsid w:val="00447CF0"/>
    <w:rsid w:val="00453A14"/>
    <w:rsid w:val="0045431D"/>
    <w:rsid w:val="00456F10"/>
    <w:rsid w:val="00470F47"/>
    <w:rsid w:val="004722C6"/>
    <w:rsid w:val="00474746"/>
    <w:rsid w:val="00476942"/>
    <w:rsid w:val="00477027"/>
    <w:rsid w:val="00477D62"/>
    <w:rsid w:val="00484008"/>
    <w:rsid w:val="004871A2"/>
    <w:rsid w:val="0049225B"/>
    <w:rsid w:val="00492A8D"/>
    <w:rsid w:val="004944C8"/>
    <w:rsid w:val="004A0E94"/>
    <w:rsid w:val="004A0EBF"/>
    <w:rsid w:val="004A4AC4"/>
    <w:rsid w:val="004A4EC4"/>
    <w:rsid w:val="004A68F1"/>
    <w:rsid w:val="004B13C9"/>
    <w:rsid w:val="004B172C"/>
    <w:rsid w:val="004B494F"/>
    <w:rsid w:val="004C0E4B"/>
    <w:rsid w:val="004C21C6"/>
    <w:rsid w:val="004C3F94"/>
    <w:rsid w:val="004D2BDA"/>
    <w:rsid w:val="004D6D3F"/>
    <w:rsid w:val="004D7C1A"/>
    <w:rsid w:val="004E0BBB"/>
    <w:rsid w:val="004E193D"/>
    <w:rsid w:val="004E1D57"/>
    <w:rsid w:val="004E2F16"/>
    <w:rsid w:val="004F1812"/>
    <w:rsid w:val="004F5930"/>
    <w:rsid w:val="004F5D07"/>
    <w:rsid w:val="004F6196"/>
    <w:rsid w:val="00503044"/>
    <w:rsid w:val="00510AD9"/>
    <w:rsid w:val="00516BF5"/>
    <w:rsid w:val="00517E6C"/>
    <w:rsid w:val="005229E3"/>
    <w:rsid w:val="00523666"/>
    <w:rsid w:val="005246DC"/>
    <w:rsid w:val="00525922"/>
    <w:rsid w:val="00526234"/>
    <w:rsid w:val="00534B03"/>
    <w:rsid w:val="00534F34"/>
    <w:rsid w:val="0053692E"/>
    <w:rsid w:val="005378A6"/>
    <w:rsid w:val="00542240"/>
    <w:rsid w:val="00547837"/>
    <w:rsid w:val="00552EA6"/>
    <w:rsid w:val="00557337"/>
    <w:rsid w:val="00557434"/>
    <w:rsid w:val="00575AC4"/>
    <w:rsid w:val="00576D38"/>
    <w:rsid w:val="00577542"/>
    <w:rsid w:val="005805D2"/>
    <w:rsid w:val="00595415"/>
    <w:rsid w:val="00596FF6"/>
    <w:rsid w:val="00597652"/>
    <w:rsid w:val="005A0703"/>
    <w:rsid w:val="005A080B"/>
    <w:rsid w:val="005A2BCD"/>
    <w:rsid w:val="005A3E04"/>
    <w:rsid w:val="005B12A5"/>
    <w:rsid w:val="005B2A88"/>
    <w:rsid w:val="005C0E86"/>
    <w:rsid w:val="005C161A"/>
    <w:rsid w:val="005C1BCB"/>
    <w:rsid w:val="005C2312"/>
    <w:rsid w:val="005C4735"/>
    <w:rsid w:val="005C5C63"/>
    <w:rsid w:val="005C6395"/>
    <w:rsid w:val="005C6F04"/>
    <w:rsid w:val="005D03E9"/>
    <w:rsid w:val="005D0643"/>
    <w:rsid w:val="005D2C4A"/>
    <w:rsid w:val="005D304B"/>
    <w:rsid w:val="005D3565"/>
    <w:rsid w:val="005D3AF4"/>
    <w:rsid w:val="005D477A"/>
    <w:rsid w:val="005D6E5D"/>
    <w:rsid w:val="005E3989"/>
    <w:rsid w:val="005E4659"/>
    <w:rsid w:val="005E657A"/>
    <w:rsid w:val="005E6B4B"/>
    <w:rsid w:val="005F1386"/>
    <w:rsid w:val="005F17C2"/>
    <w:rsid w:val="005F6A11"/>
    <w:rsid w:val="00600C2B"/>
    <w:rsid w:val="0060157C"/>
    <w:rsid w:val="00601C30"/>
    <w:rsid w:val="0060282A"/>
    <w:rsid w:val="00606A72"/>
    <w:rsid w:val="006127AC"/>
    <w:rsid w:val="006218E8"/>
    <w:rsid w:val="006235B8"/>
    <w:rsid w:val="00632D1E"/>
    <w:rsid w:val="00634A78"/>
    <w:rsid w:val="0063745A"/>
    <w:rsid w:val="00642025"/>
    <w:rsid w:val="00646E87"/>
    <w:rsid w:val="0065107F"/>
    <w:rsid w:val="00657DB0"/>
    <w:rsid w:val="00661445"/>
    <w:rsid w:val="00661946"/>
    <w:rsid w:val="00662990"/>
    <w:rsid w:val="00666061"/>
    <w:rsid w:val="00667424"/>
    <w:rsid w:val="00667792"/>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5656"/>
    <w:rsid w:val="00695B02"/>
    <w:rsid w:val="006975A8"/>
    <w:rsid w:val="006A1012"/>
    <w:rsid w:val="006A6896"/>
    <w:rsid w:val="006B202C"/>
    <w:rsid w:val="006B2454"/>
    <w:rsid w:val="006B27CA"/>
    <w:rsid w:val="006B687F"/>
    <w:rsid w:val="006C1376"/>
    <w:rsid w:val="006C48F9"/>
    <w:rsid w:val="006C6431"/>
    <w:rsid w:val="006D7EC7"/>
    <w:rsid w:val="006E0E7D"/>
    <w:rsid w:val="006E10BF"/>
    <w:rsid w:val="006E188C"/>
    <w:rsid w:val="006E35BB"/>
    <w:rsid w:val="006E466D"/>
    <w:rsid w:val="006F1C14"/>
    <w:rsid w:val="006F3C8A"/>
    <w:rsid w:val="006F6A16"/>
    <w:rsid w:val="006F765D"/>
    <w:rsid w:val="00703A6A"/>
    <w:rsid w:val="00710A0E"/>
    <w:rsid w:val="00722236"/>
    <w:rsid w:val="00725CCA"/>
    <w:rsid w:val="0072737A"/>
    <w:rsid w:val="0073058E"/>
    <w:rsid w:val="007311E7"/>
    <w:rsid w:val="00731DEE"/>
    <w:rsid w:val="00732372"/>
    <w:rsid w:val="00734BC6"/>
    <w:rsid w:val="00734D77"/>
    <w:rsid w:val="007427B2"/>
    <w:rsid w:val="00743576"/>
    <w:rsid w:val="0074362D"/>
    <w:rsid w:val="0074379A"/>
    <w:rsid w:val="00752DD2"/>
    <w:rsid w:val="00752DEA"/>
    <w:rsid w:val="007541D3"/>
    <w:rsid w:val="00756ACD"/>
    <w:rsid w:val="00756BF7"/>
    <w:rsid w:val="007577D7"/>
    <w:rsid w:val="0076781A"/>
    <w:rsid w:val="007715E8"/>
    <w:rsid w:val="00772B8E"/>
    <w:rsid w:val="0077448C"/>
    <w:rsid w:val="00775147"/>
    <w:rsid w:val="00776004"/>
    <w:rsid w:val="00782942"/>
    <w:rsid w:val="0078486B"/>
    <w:rsid w:val="00785A39"/>
    <w:rsid w:val="00785C92"/>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6CF7"/>
    <w:rsid w:val="007B7BEC"/>
    <w:rsid w:val="007C334C"/>
    <w:rsid w:val="007C78EF"/>
    <w:rsid w:val="007D1805"/>
    <w:rsid w:val="007D2107"/>
    <w:rsid w:val="007D291E"/>
    <w:rsid w:val="007D326C"/>
    <w:rsid w:val="007D3A42"/>
    <w:rsid w:val="007D5895"/>
    <w:rsid w:val="007D77AB"/>
    <w:rsid w:val="007E1959"/>
    <w:rsid w:val="007E28D0"/>
    <w:rsid w:val="007E30DF"/>
    <w:rsid w:val="007E494F"/>
    <w:rsid w:val="007E6277"/>
    <w:rsid w:val="007F7544"/>
    <w:rsid w:val="00800995"/>
    <w:rsid w:val="00801997"/>
    <w:rsid w:val="008019DE"/>
    <w:rsid w:val="00803FF4"/>
    <w:rsid w:val="00804333"/>
    <w:rsid w:val="00812503"/>
    <w:rsid w:val="00812EAA"/>
    <w:rsid w:val="00813DBA"/>
    <w:rsid w:val="00815172"/>
    <w:rsid w:val="00816309"/>
    <w:rsid w:val="00816F79"/>
    <w:rsid w:val="008172F8"/>
    <w:rsid w:val="0082599E"/>
    <w:rsid w:val="008301A1"/>
    <w:rsid w:val="008326B2"/>
    <w:rsid w:val="00836031"/>
    <w:rsid w:val="00837DBD"/>
    <w:rsid w:val="00840549"/>
    <w:rsid w:val="00846831"/>
    <w:rsid w:val="00851F87"/>
    <w:rsid w:val="00852876"/>
    <w:rsid w:val="00853843"/>
    <w:rsid w:val="00854C71"/>
    <w:rsid w:val="008558BE"/>
    <w:rsid w:val="00865532"/>
    <w:rsid w:val="00866439"/>
    <w:rsid w:val="00867686"/>
    <w:rsid w:val="008737D3"/>
    <w:rsid w:val="008743CF"/>
    <w:rsid w:val="008747E0"/>
    <w:rsid w:val="00876841"/>
    <w:rsid w:val="0088255B"/>
    <w:rsid w:val="00882B3C"/>
    <w:rsid w:val="0088665B"/>
    <w:rsid w:val="00887105"/>
    <w:rsid w:val="0088783D"/>
    <w:rsid w:val="008900A7"/>
    <w:rsid w:val="008939E3"/>
    <w:rsid w:val="008945B9"/>
    <w:rsid w:val="0089476E"/>
    <w:rsid w:val="008972C3"/>
    <w:rsid w:val="008A16FB"/>
    <w:rsid w:val="008A28D9"/>
    <w:rsid w:val="008A30BA"/>
    <w:rsid w:val="008B4A19"/>
    <w:rsid w:val="008C33B5"/>
    <w:rsid w:val="008C3A72"/>
    <w:rsid w:val="008C4DB2"/>
    <w:rsid w:val="008C6969"/>
    <w:rsid w:val="008C69C6"/>
    <w:rsid w:val="008D1095"/>
    <w:rsid w:val="008D29F3"/>
    <w:rsid w:val="008D33DD"/>
    <w:rsid w:val="008D3883"/>
    <w:rsid w:val="008E1F69"/>
    <w:rsid w:val="008E2761"/>
    <w:rsid w:val="008E6403"/>
    <w:rsid w:val="008E76B1"/>
    <w:rsid w:val="008F38BB"/>
    <w:rsid w:val="008F57D8"/>
    <w:rsid w:val="008F6C9E"/>
    <w:rsid w:val="00902834"/>
    <w:rsid w:val="0090469D"/>
    <w:rsid w:val="00910058"/>
    <w:rsid w:val="00911303"/>
    <w:rsid w:val="009115DD"/>
    <w:rsid w:val="00914330"/>
    <w:rsid w:val="00914E26"/>
    <w:rsid w:val="0091590F"/>
    <w:rsid w:val="009203B8"/>
    <w:rsid w:val="00921ACD"/>
    <w:rsid w:val="00922307"/>
    <w:rsid w:val="00923B4D"/>
    <w:rsid w:val="0092540C"/>
    <w:rsid w:val="00925E0F"/>
    <w:rsid w:val="00931A57"/>
    <w:rsid w:val="00932F3A"/>
    <w:rsid w:val="009332EB"/>
    <w:rsid w:val="009341D0"/>
    <w:rsid w:val="00934294"/>
    <w:rsid w:val="0093492E"/>
    <w:rsid w:val="009410BA"/>
    <w:rsid w:val="009414E6"/>
    <w:rsid w:val="00944043"/>
    <w:rsid w:val="00950F5A"/>
    <w:rsid w:val="0095450F"/>
    <w:rsid w:val="0095592B"/>
    <w:rsid w:val="00956901"/>
    <w:rsid w:val="00962B9C"/>
    <w:rsid w:val="00962EC1"/>
    <w:rsid w:val="00967073"/>
    <w:rsid w:val="009674E9"/>
    <w:rsid w:val="00971591"/>
    <w:rsid w:val="00974564"/>
    <w:rsid w:val="00974E99"/>
    <w:rsid w:val="009764FA"/>
    <w:rsid w:val="00980192"/>
    <w:rsid w:val="00982A22"/>
    <w:rsid w:val="009842F8"/>
    <w:rsid w:val="00984D62"/>
    <w:rsid w:val="0099077B"/>
    <w:rsid w:val="00994D97"/>
    <w:rsid w:val="00995A67"/>
    <w:rsid w:val="009A07B7"/>
    <w:rsid w:val="009A6C80"/>
    <w:rsid w:val="009B06D6"/>
    <w:rsid w:val="009B1545"/>
    <w:rsid w:val="009B3B1D"/>
    <w:rsid w:val="009B5023"/>
    <w:rsid w:val="009B543F"/>
    <w:rsid w:val="009B785E"/>
    <w:rsid w:val="009C26F8"/>
    <w:rsid w:val="009C4B27"/>
    <w:rsid w:val="009C609E"/>
    <w:rsid w:val="009D25B8"/>
    <w:rsid w:val="009D26AB"/>
    <w:rsid w:val="009E16EC"/>
    <w:rsid w:val="009E349F"/>
    <w:rsid w:val="009E433C"/>
    <w:rsid w:val="009E4A4D"/>
    <w:rsid w:val="009E6578"/>
    <w:rsid w:val="009E730B"/>
    <w:rsid w:val="009F081F"/>
    <w:rsid w:val="009F6CEA"/>
    <w:rsid w:val="00A002A8"/>
    <w:rsid w:val="00A0596F"/>
    <w:rsid w:val="00A06A3D"/>
    <w:rsid w:val="00A06EE4"/>
    <w:rsid w:val="00A10EBA"/>
    <w:rsid w:val="00A132D9"/>
    <w:rsid w:val="00A13E56"/>
    <w:rsid w:val="00A14644"/>
    <w:rsid w:val="00A15115"/>
    <w:rsid w:val="00A1651D"/>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836"/>
    <w:rsid w:val="00A524B5"/>
    <w:rsid w:val="00A52B22"/>
    <w:rsid w:val="00A5344A"/>
    <w:rsid w:val="00A549B3"/>
    <w:rsid w:val="00A56184"/>
    <w:rsid w:val="00A56E17"/>
    <w:rsid w:val="00A6503D"/>
    <w:rsid w:val="00A664CC"/>
    <w:rsid w:val="00A67954"/>
    <w:rsid w:val="00A72404"/>
    <w:rsid w:val="00A72ED7"/>
    <w:rsid w:val="00A748A1"/>
    <w:rsid w:val="00A8083F"/>
    <w:rsid w:val="00A81D96"/>
    <w:rsid w:val="00A834F2"/>
    <w:rsid w:val="00A90D86"/>
    <w:rsid w:val="00A91DBA"/>
    <w:rsid w:val="00A95D9A"/>
    <w:rsid w:val="00A97900"/>
    <w:rsid w:val="00AA1D7A"/>
    <w:rsid w:val="00AA3E01"/>
    <w:rsid w:val="00AA411D"/>
    <w:rsid w:val="00AA7A2E"/>
    <w:rsid w:val="00AB0BFA"/>
    <w:rsid w:val="00AB4A37"/>
    <w:rsid w:val="00AB727E"/>
    <w:rsid w:val="00AB76B7"/>
    <w:rsid w:val="00AC1665"/>
    <w:rsid w:val="00AC33A2"/>
    <w:rsid w:val="00AC4DA8"/>
    <w:rsid w:val="00AD38F7"/>
    <w:rsid w:val="00AE65F1"/>
    <w:rsid w:val="00AE66E1"/>
    <w:rsid w:val="00AE6BB4"/>
    <w:rsid w:val="00AE74AD"/>
    <w:rsid w:val="00AF159C"/>
    <w:rsid w:val="00B01873"/>
    <w:rsid w:val="00B036AF"/>
    <w:rsid w:val="00B0630E"/>
    <w:rsid w:val="00B07157"/>
    <w:rsid w:val="00B074AB"/>
    <w:rsid w:val="00B07717"/>
    <w:rsid w:val="00B138EA"/>
    <w:rsid w:val="00B13B56"/>
    <w:rsid w:val="00B14341"/>
    <w:rsid w:val="00B17253"/>
    <w:rsid w:val="00B17D23"/>
    <w:rsid w:val="00B2583D"/>
    <w:rsid w:val="00B300B1"/>
    <w:rsid w:val="00B31A41"/>
    <w:rsid w:val="00B32322"/>
    <w:rsid w:val="00B3287F"/>
    <w:rsid w:val="00B3400D"/>
    <w:rsid w:val="00B346BC"/>
    <w:rsid w:val="00B3534A"/>
    <w:rsid w:val="00B40199"/>
    <w:rsid w:val="00B41742"/>
    <w:rsid w:val="00B43141"/>
    <w:rsid w:val="00B502FF"/>
    <w:rsid w:val="00B528D3"/>
    <w:rsid w:val="00B625E0"/>
    <w:rsid w:val="00B643DF"/>
    <w:rsid w:val="00B65170"/>
    <w:rsid w:val="00B65300"/>
    <w:rsid w:val="00B67422"/>
    <w:rsid w:val="00B70BD4"/>
    <w:rsid w:val="00B70DB4"/>
    <w:rsid w:val="00B71104"/>
    <w:rsid w:val="00B712CA"/>
    <w:rsid w:val="00B7192E"/>
    <w:rsid w:val="00B73463"/>
    <w:rsid w:val="00B74799"/>
    <w:rsid w:val="00B767D1"/>
    <w:rsid w:val="00B76FD5"/>
    <w:rsid w:val="00B82402"/>
    <w:rsid w:val="00B87D90"/>
    <w:rsid w:val="00B90123"/>
    <w:rsid w:val="00B9016D"/>
    <w:rsid w:val="00B93D6B"/>
    <w:rsid w:val="00BA0F98"/>
    <w:rsid w:val="00BA1517"/>
    <w:rsid w:val="00BA288D"/>
    <w:rsid w:val="00BA2DDB"/>
    <w:rsid w:val="00BA4E39"/>
    <w:rsid w:val="00BA5754"/>
    <w:rsid w:val="00BA67FD"/>
    <w:rsid w:val="00BA7C48"/>
    <w:rsid w:val="00BB504F"/>
    <w:rsid w:val="00BB7D32"/>
    <w:rsid w:val="00BC251F"/>
    <w:rsid w:val="00BC27F6"/>
    <w:rsid w:val="00BC3578"/>
    <w:rsid w:val="00BC39F4"/>
    <w:rsid w:val="00BD1587"/>
    <w:rsid w:val="00BD6A20"/>
    <w:rsid w:val="00BD7EE1"/>
    <w:rsid w:val="00BE1EEC"/>
    <w:rsid w:val="00BE5568"/>
    <w:rsid w:val="00BE5764"/>
    <w:rsid w:val="00BE5782"/>
    <w:rsid w:val="00BE7295"/>
    <w:rsid w:val="00BF061A"/>
    <w:rsid w:val="00BF1358"/>
    <w:rsid w:val="00BF3BD4"/>
    <w:rsid w:val="00BF3EC3"/>
    <w:rsid w:val="00C0106D"/>
    <w:rsid w:val="00C03944"/>
    <w:rsid w:val="00C0529E"/>
    <w:rsid w:val="00C0721B"/>
    <w:rsid w:val="00C133BE"/>
    <w:rsid w:val="00C14424"/>
    <w:rsid w:val="00C15404"/>
    <w:rsid w:val="00C17621"/>
    <w:rsid w:val="00C21322"/>
    <w:rsid w:val="00C222B4"/>
    <w:rsid w:val="00C262E4"/>
    <w:rsid w:val="00C30EB1"/>
    <w:rsid w:val="00C33E20"/>
    <w:rsid w:val="00C3407F"/>
    <w:rsid w:val="00C35CF6"/>
    <w:rsid w:val="00C36625"/>
    <w:rsid w:val="00C3725B"/>
    <w:rsid w:val="00C37AB3"/>
    <w:rsid w:val="00C50C5B"/>
    <w:rsid w:val="00C522BE"/>
    <w:rsid w:val="00C533EC"/>
    <w:rsid w:val="00C5470E"/>
    <w:rsid w:val="00C55EFB"/>
    <w:rsid w:val="00C56585"/>
    <w:rsid w:val="00C56B3F"/>
    <w:rsid w:val="00C61E62"/>
    <w:rsid w:val="00C6211D"/>
    <w:rsid w:val="00C63F57"/>
    <w:rsid w:val="00C64B80"/>
    <w:rsid w:val="00C65492"/>
    <w:rsid w:val="00C65D56"/>
    <w:rsid w:val="00C67704"/>
    <w:rsid w:val="00C716E5"/>
    <w:rsid w:val="00C733FC"/>
    <w:rsid w:val="00C7645C"/>
    <w:rsid w:val="00C773D9"/>
    <w:rsid w:val="00C80307"/>
    <w:rsid w:val="00C80ACE"/>
    <w:rsid w:val="00C81162"/>
    <w:rsid w:val="00C81358"/>
    <w:rsid w:val="00C81512"/>
    <w:rsid w:val="00C83258"/>
    <w:rsid w:val="00C83666"/>
    <w:rsid w:val="00C870B5"/>
    <w:rsid w:val="00C907DF"/>
    <w:rsid w:val="00C91630"/>
    <w:rsid w:val="00C92D6A"/>
    <w:rsid w:val="00C9558A"/>
    <w:rsid w:val="00C95E1B"/>
    <w:rsid w:val="00C966EB"/>
    <w:rsid w:val="00C977C5"/>
    <w:rsid w:val="00CA04B1"/>
    <w:rsid w:val="00CA077C"/>
    <w:rsid w:val="00CA2DFC"/>
    <w:rsid w:val="00CA3A20"/>
    <w:rsid w:val="00CA4EC9"/>
    <w:rsid w:val="00CB03D4"/>
    <w:rsid w:val="00CB0617"/>
    <w:rsid w:val="00CB08B6"/>
    <w:rsid w:val="00CB137B"/>
    <w:rsid w:val="00CB6187"/>
    <w:rsid w:val="00CB7460"/>
    <w:rsid w:val="00CB77CA"/>
    <w:rsid w:val="00CC35EF"/>
    <w:rsid w:val="00CC5048"/>
    <w:rsid w:val="00CC6246"/>
    <w:rsid w:val="00CD4365"/>
    <w:rsid w:val="00CD4462"/>
    <w:rsid w:val="00CE1387"/>
    <w:rsid w:val="00CE5860"/>
    <w:rsid w:val="00CE5E46"/>
    <w:rsid w:val="00CE7210"/>
    <w:rsid w:val="00CF49CC"/>
    <w:rsid w:val="00CF54C2"/>
    <w:rsid w:val="00CF67C0"/>
    <w:rsid w:val="00D00C4C"/>
    <w:rsid w:val="00D03F5C"/>
    <w:rsid w:val="00D049C9"/>
    <w:rsid w:val="00D04F0B"/>
    <w:rsid w:val="00D07384"/>
    <w:rsid w:val="00D122EB"/>
    <w:rsid w:val="00D1313D"/>
    <w:rsid w:val="00D1463A"/>
    <w:rsid w:val="00D2394C"/>
    <w:rsid w:val="00D24632"/>
    <w:rsid w:val="00D252C9"/>
    <w:rsid w:val="00D326E5"/>
    <w:rsid w:val="00D32DDF"/>
    <w:rsid w:val="00D35EE2"/>
    <w:rsid w:val="00D3700C"/>
    <w:rsid w:val="00D40069"/>
    <w:rsid w:val="00D45407"/>
    <w:rsid w:val="00D4573B"/>
    <w:rsid w:val="00D638E0"/>
    <w:rsid w:val="00D653B1"/>
    <w:rsid w:val="00D656FA"/>
    <w:rsid w:val="00D664CC"/>
    <w:rsid w:val="00D74AE1"/>
    <w:rsid w:val="00D75D42"/>
    <w:rsid w:val="00D803E5"/>
    <w:rsid w:val="00D80B20"/>
    <w:rsid w:val="00D81EA6"/>
    <w:rsid w:val="00D84EE3"/>
    <w:rsid w:val="00D865A8"/>
    <w:rsid w:val="00D9012A"/>
    <w:rsid w:val="00D92C2D"/>
    <w:rsid w:val="00D9361E"/>
    <w:rsid w:val="00D94F38"/>
    <w:rsid w:val="00DA17CD"/>
    <w:rsid w:val="00DB25B3"/>
    <w:rsid w:val="00DB78E1"/>
    <w:rsid w:val="00DD041E"/>
    <w:rsid w:val="00DD3445"/>
    <w:rsid w:val="00DD40C9"/>
    <w:rsid w:val="00DD60F2"/>
    <w:rsid w:val="00DD6ECC"/>
    <w:rsid w:val="00DE0893"/>
    <w:rsid w:val="00DE2814"/>
    <w:rsid w:val="00DE3439"/>
    <w:rsid w:val="00DE6290"/>
    <w:rsid w:val="00DE6796"/>
    <w:rsid w:val="00DF41B2"/>
    <w:rsid w:val="00DF5529"/>
    <w:rsid w:val="00E00C8D"/>
    <w:rsid w:val="00E01166"/>
    <w:rsid w:val="00E01272"/>
    <w:rsid w:val="00E015AE"/>
    <w:rsid w:val="00E016B3"/>
    <w:rsid w:val="00E03067"/>
    <w:rsid w:val="00E03846"/>
    <w:rsid w:val="00E04E7F"/>
    <w:rsid w:val="00E069B6"/>
    <w:rsid w:val="00E06B3A"/>
    <w:rsid w:val="00E16EB4"/>
    <w:rsid w:val="00E20A7D"/>
    <w:rsid w:val="00E21A27"/>
    <w:rsid w:val="00E222F4"/>
    <w:rsid w:val="00E27580"/>
    <w:rsid w:val="00E27A2F"/>
    <w:rsid w:val="00E32E87"/>
    <w:rsid w:val="00E34A53"/>
    <w:rsid w:val="00E3689A"/>
    <w:rsid w:val="00E42A94"/>
    <w:rsid w:val="00E4434C"/>
    <w:rsid w:val="00E44702"/>
    <w:rsid w:val="00E44826"/>
    <w:rsid w:val="00E451BA"/>
    <w:rsid w:val="00E454B5"/>
    <w:rsid w:val="00E458BF"/>
    <w:rsid w:val="00E54905"/>
    <w:rsid w:val="00E54BFB"/>
    <w:rsid w:val="00E54CD7"/>
    <w:rsid w:val="00E65F3C"/>
    <w:rsid w:val="00E6727C"/>
    <w:rsid w:val="00E706E7"/>
    <w:rsid w:val="00E803D9"/>
    <w:rsid w:val="00E818AD"/>
    <w:rsid w:val="00E84229"/>
    <w:rsid w:val="00E84965"/>
    <w:rsid w:val="00E90E4E"/>
    <w:rsid w:val="00E92091"/>
    <w:rsid w:val="00E926C9"/>
    <w:rsid w:val="00E92F15"/>
    <w:rsid w:val="00E93143"/>
    <w:rsid w:val="00E9391E"/>
    <w:rsid w:val="00EA1052"/>
    <w:rsid w:val="00EA19D6"/>
    <w:rsid w:val="00EA1AB4"/>
    <w:rsid w:val="00EA2047"/>
    <w:rsid w:val="00EA218F"/>
    <w:rsid w:val="00EA4F29"/>
    <w:rsid w:val="00EA5B27"/>
    <w:rsid w:val="00EA5F83"/>
    <w:rsid w:val="00EA6F9D"/>
    <w:rsid w:val="00EB31F4"/>
    <w:rsid w:val="00EB6F3C"/>
    <w:rsid w:val="00EB7765"/>
    <w:rsid w:val="00EC17AD"/>
    <w:rsid w:val="00EC1E2C"/>
    <w:rsid w:val="00EC2B9A"/>
    <w:rsid w:val="00EC3723"/>
    <w:rsid w:val="00EC568A"/>
    <w:rsid w:val="00EC6FBD"/>
    <w:rsid w:val="00EC7C87"/>
    <w:rsid w:val="00ED030E"/>
    <w:rsid w:val="00ED2A8D"/>
    <w:rsid w:val="00ED2ACE"/>
    <w:rsid w:val="00ED4450"/>
    <w:rsid w:val="00EE1FA9"/>
    <w:rsid w:val="00EE4956"/>
    <w:rsid w:val="00EE54CB"/>
    <w:rsid w:val="00EE6424"/>
    <w:rsid w:val="00EF1C54"/>
    <w:rsid w:val="00EF404B"/>
    <w:rsid w:val="00EF4C7A"/>
    <w:rsid w:val="00F00376"/>
    <w:rsid w:val="00F01F0C"/>
    <w:rsid w:val="00F02A5A"/>
    <w:rsid w:val="00F05E7E"/>
    <w:rsid w:val="00F11368"/>
    <w:rsid w:val="00F11764"/>
    <w:rsid w:val="00F148D1"/>
    <w:rsid w:val="00F157E2"/>
    <w:rsid w:val="00F259E2"/>
    <w:rsid w:val="00F313A2"/>
    <w:rsid w:val="00F3241D"/>
    <w:rsid w:val="00F3332F"/>
    <w:rsid w:val="00F36137"/>
    <w:rsid w:val="00F37379"/>
    <w:rsid w:val="00F37487"/>
    <w:rsid w:val="00F40397"/>
    <w:rsid w:val="00F41AAF"/>
    <w:rsid w:val="00F41F0B"/>
    <w:rsid w:val="00F44089"/>
    <w:rsid w:val="00F44F47"/>
    <w:rsid w:val="00F52355"/>
    <w:rsid w:val="00F527AC"/>
    <w:rsid w:val="00F54910"/>
    <w:rsid w:val="00F5503F"/>
    <w:rsid w:val="00F61D83"/>
    <w:rsid w:val="00F64CF8"/>
    <w:rsid w:val="00F65DD1"/>
    <w:rsid w:val="00F661E4"/>
    <w:rsid w:val="00F707B3"/>
    <w:rsid w:val="00F71135"/>
    <w:rsid w:val="00F74309"/>
    <w:rsid w:val="00F7793E"/>
    <w:rsid w:val="00F80152"/>
    <w:rsid w:val="00F82C35"/>
    <w:rsid w:val="00F90461"/>
    <w:rsid w:val="00F908B0"/>
    <w:rsid w:val="00FA370D"/>
    <w:rsid w:val="00FA66F1"/>
    <w:rsid w:val="00FC06AF"/>
    <w:rsid w:val="00FC378B"/>
    <w:rsid w:val="00FC3977"/>
    <w:rsid w:val="00FC3BE3"/>
    <w:rsid w:val="00FC7D76"/>
    <w:rsid w:val="00FD1519"/>
    <w:rsid w:val="00FD2566"/>
    <w:rsid w:val="00FD2F16"/>
    <w:rsid w:val="00FD339F"/>
    <w:rsid w:val="00FD6065"/>
    <w:rsid w:val="00FE1D34"/>
    <w:rsid w:val="00FE244F"/>
    <w:rsid w:val="00FE2A6F"/>
    <w:rsid w:val="00FE3314"/>
    <w:rsid w:val="00FE5922"/>
    <w:rsid w:val="00FE65B6"/>
    <w:rsid w:val="00FE6BF2"/>
    <w:rsid w:val="00FE7343"/>
    <w:rsid w:val="00FF1446"/>
    <w:rsid w:val="00FF2D0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332F"/>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8019DE"/>
    <w:pPr>
      <w:spacing w:after="0" w:line="240" w:lineRule="auto"/>
    </w:pPr>
    <w:rPr>
      <w:sz w:val="18"/>
      <w:lang w:val="en-GB"/>
    </w:rPr>
  </w:style>
  <w:style w:type="character" w:customStyle="1" w:styleId="ui-provider">
    <w:name w:val="ui-provider"/>
    <w:basedOn w:val="DefaultParagraphFont"/>
    <w:rsid w:val="003D2C34"/>
  </w:style>
  <w:style w:type="paragraph" w:customStyle="1" w:styleId="ui-chatitem">
    <w:name w:val="ui-chat__item"/>
    <w:basedOn w:val="Normal"/>
    <w:rsid w:val="00E0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D1313D"/>
    <w:rPr>
      <w:color w:val="605E5C"/>
      <w:shd w:val="clear" w:color="auto" w:fill="E1DFDD"/>
    </w:rPr>
  </w:style>
  <w:style w:type="character" w:customStyle="1" w:styleId="jlqj4b">
    <w:name w:val="jlqj4b"/>
    <w:basedOn w:val="DefaultParagraphFont"/>
    <w:rsid w:val="003D63FD"/>
  </w:style>
  <w:style w:type="character" w:styleId="UnresolvedMention">
    <w:name w:val="Unresolved Mention"/>
    <w:basedOn w:val="DefaultParagraphFont"/>
    <w:uiPriority w:val="99"/>
    <w:semiHidden/>
    <w:unhideWhenUsed/>
    <w:rsid w:val="00840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465">
      <w:bodyDiv w:val="1"/>
      <w:marLeft w:val="0"/>
      <w:marRight w:val="0"/>
      <w:marTop w:val="0"/>
      <w:marBottom w:val="0"/>
      <w:divBdr>
        <w:top w:val="none" w:sz="0" w:space="0" w:color="auto"/>
        <w:left w:val="none" w:sz="0" w:space="0" w:color="auto"/>
        <w:bottom w:val="none" w:sz="0" w:space="0" w:color="auto"/>
        <w:right w:val="none" w:sz="0" w:space="0" w:color="auto"/>
      </w:divBdr>
    </w:div>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381756348">
      <w:bodyDiv w:val="1"/>
      <w:marLeft w:val="0"/>
      <w:marRight w:val="0"/>
      <w:marTop w:val="0"/>
      <w:marBottom w:val="0"/>
      <w:divBdr>
        <w:top w:val="none" w:sz="0" w:space="0" w:color="auto"/>
        <w:left w:val="none" w:sz="0" w:space="0" w:color="auto"/>
        <w:bottom w:val="none" w:sz="0" w:space="0" w:color="auto"/>
        <w:right w:val="none" w:sz="0" w:space="0" w:color="auto"/>
      </w:divBdr>
    </w:div>
    <w:div w:id="646395222">
      <w:bodyDiv w:val="1"/>
      <w:marLeft w:val="0"/>
      <w:marRight w:val="0"/>
      <w:marTop w:val="0"/>
      <w:marBottom w:val="0"/>
      <w:divBdr>
        <w:top w:val="none" w:sz="0" w:space="0" w:color="auto"/>
        <w:left w:val="none" w:sz="0" w:space="0" w:color="auto"/>
        <w:bottom w:val="none" w:sz="0" w:space="0" w:color="auto"/>
        <w:right w:val="none" w:sz="0" w:space="0" w:color="auto"/>
      </w:divBdr>
    </w:div>
    <w:div w:id="1083382022">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430467784">
      <w:bodyDiv w:val="1"/>
      <w:marLeft w:val="0"/>
      <w:marRight w:val="0"/>
      <w:marTop w:val="0"/>
      <w:marBottom w:val="0"/>
      <w:divBdr>
        <w:top w:val="none" w:sz="0" w:space="0" w:color="auto"/>
        <w:left w:val="none" w:sz="0" w:space="0" w:color="auto"/>
        <w:bottom w:val="none" w:sz="0" w:space="0" w:color="auto"/>
        <w:right w:val="none" w:sz="0" w:space="0" w:color="auto"/>
      </w:divBdr>
      <w:divsChild>
        <w:div w:id="1755319643">
          <w:marLeft w:val="0"/>
          <w:marRight w:val="0"/>
          <w:marTop w:val="0"/>
          <w:marBottom w:val="0"/>
          <w:divBdr>
            <w:top w:val="none" w:sz="0" w:space="0" w:color="auto"/>
            <w:left w:val="none" w:sz="0" w:space="0" w:color="auto"/>
            <w:bottom w:val="none" w:sz="0" w:space="0" w:color="auto"/>
            <w:right w:val="none" w:sz="0" w:space="0" w:color="auto"/>
          </w:divBdr>
          <w:divsChild>
            <w:div w:id="943878234">
              <w:marLeft w:val="0"/>
              <w:marRight w:val="0"/>
              <w:marTop w:val="0"/>
              <w:marBottom w:val="0"/>
              <w:divBdr>
                <w:top w:val="none" w:sz="0" w:space="0" w:color="auto"/>
                <w:left w:val="none" w:sz="0" w:space="0" w:color="auto"/>
                <w:bottom w:val="none" w:sz="0" w:space="0" w:color="auto"/>
                <w:right w:val="none" w:sz="0" w:space="0" w:color="auto"/>
              </w:divBdr>
              <w:divsChild>
                <w:div w:id="608195491">
                  <w:marLeft w:val="0"/>
                  <w:marRight w:val="0"/>
                  <w:marTop w:val="0"/>
                  <w:marBottom w:val="0"/>
                  <w:divBdr>
                    <w:top w:val="none" w:sz="0" w:space="0" w:color="auto"/>
                    <w:left w:val="none" w:sz="0" w:space="0" w:color="auto"/>
                    <w:bottom w:val="none" w:sz="0" w:space="0" w:color="auto"/>
                    <w:right w:val="none" w:sz="0" w:space="0" w:color="auto"/>
                  </w:divBdr>
                  <w:divsChild>
                    <w:div w:id="35392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 w:id="1815634340">
      <w:bodyDiv w:val="1"/>
      <w:marLeft w:val="0"/>
      <w:marRight w:val="0"/>
      <w:marTop w:val="0"/>
      <w:marBottom w:val="0"/>
      <w:divBdr>
        <w:top w:val="none" w:sz="0" w:space="0" w:color="auto"/>
        <w:left w:val="none" w:sz="0" w:space="0" w:color="auto"/>
        <w:bottom w:val="none" w:sz="0" w:space="0" w:color="auto"/>
        <w:right w:val="none" w:sz="0" w:space="0" w:color="auto"/>
      </w:divBdr>
    </w:div>
    <w:div w:id="2036030590">
      <w:bodyDiv w:val="1"/>
      <w:marLeft w:val="0"/>
      <w:marRight w:val="0"/>
      <w:marTop w:val="0"/>
      <w:marBottom w:val="0"/>
      <w:divBdr>
        <w:top w:val="none" w:sz="0" w:space="0" w:color="auto"/>
        <w:left w:val="none" w:sz="0" w:space="0" w:color="auto"/>
        <w:bottom w:val="none" w:sz="0" w:space="0" w:color="auto"/>
        <w:right w:val="none" w:sz="0" w:space="0" w:color="auto"/>
      </w:divBdr>
    </w:div>
    <w:div w:id="211342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s://iho.int/en/s-100-universal-hydrographic-data-mode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u.KONGSBERG\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DB71EA-1759-4B04-93DF-AE5661791B58}">
  <ds:schemaRefs>
    <ds:schemaRef ds:uri="http://schemas.openxmlformats.org/officeDocument/2006/bibliography"/>
  </ds:schemaRefs>
</ds:datastoreItem>
</file>

<file path=customXml/itemProps2.xml><?xml version="1.0" encoding="utf-8"?>
<ds:datastoreItem xmlns:ds="http://schemas.openxmlformats.org/officeDocument/2006/customXml" ds:itemID="{D51D2DB5-CB10-48B6-90E7-163CFF6A9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214760-8966-436C-8122-80FE909C2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64</TotalTime>
  <Pages>36</Pages>
  <Words>14377</Words>
  <Characters>81952</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G1111-1</vt:lpstr>
    </vt:vector>
  </TitlesOfParts>
  <Manager>IALA</Manager>
  <Company>IALA</Company>
  <LinksUpToDate>false</LinksUpToDate>
  <CharactersWithSpaces>96137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G1111-1</dc:title>
  <dc:subject>IALA</dc:subject>
  <dc:creator>Steve Guest</dc:creator>
  <cp:keywords/>
  <dc:description/>
  <cp:lastModifiedBy>Kevin Gregory</cp:lastModifiedBy>
  <cp:revision>6</cp:revision>
  <dcterms:created xsi:type="dcterms:W3CDTF">2021-07-22T09:59:00Z</dcterms:created>
  <dcterms:modified xsi:type="dcterms:W3CDTF">2021-08-23T14:47:00Z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ies>
</file>